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84759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61E5E4D8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B890AB2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636C371D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98B3551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7C893FD6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3862E5A9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511540B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4D2070F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86594DA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7C0C5731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0079F781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6218B759" w14:textId="77777777" w:rsidR="00B30A14" w:rsidRPr="00A81A0A" w:rsidRDefault="000E2E1B">
      <w:pPr>
        <w:pStyle w:val="Title"/>
        <w:spacing w:before="253" w:line="280" w:lineRule="auto"/>
        <w:ind w:right="150" w:firstLine="1632"/>
        <w:rPr>
          <w:color w:val="FF6600"/>
        </w:rPr>
      </w:pPr>
      <w:r w:rsidRPr="00A81A0A">
        <w:rPr>
          <w:color w:val="FF6600"/>
        </w:rPr>
        <w:t>AS</w:t>
      </w:r>
      <w:r w:rsidRPr="00A81A0A">
        <w:rPr>
          <w:color w:val="FF6600"/>
          <w:spacing w:val="3"/>
        </w:rPr>
        <w:t xml:space="preserve"> </w:t>
      </w:r>
      <w:r w:rsidRPr="00A81A0A">
        <w:rPr>
          <w:color w:val="FF6600"/>
        </w:rPr>
        <w:t>EESTI</w:t>
      </w:r>
      <w:r w:rsidRPr="00A81A0A">
        <w:rPr>
          <w:color w:val="FF6600"/>
          <w:spacing w:val="6"/>
        </w:rPr>
        <w:t xml:space="preserve"> </w:t>
      </w:r>
      <w:r w:rsidRPr="00A81A0A">
        <w:rPr>
          <w:color w:val="FF6600"/>
        </w:rPr>
        <w:t>POST</w:t>
      </w:r>
      <w:r w:rsidRPr="00A81A0A">
        <w:rPr>
          <w:color w:val="FF6600"/>
          <w:spacing w:val="1"/>
        </w:rPr>
        <w:t xml:space="preserve"> </w:t>
      </w:r>
      <w:r w:rsidRPr="00A81A0A">
        <w:rPr>
          <w:color w:val="FF6600"/>
        </w:rPr>
        <w:t>UNIVERSAALSE</w:t>
      </w:r>
      <w:r w:rsidRPr="00A81A0A">
        <w:rPr>
          <w:color w:val="FF6600"/>
          <w:spacing w:val="-9"/>
        </w:rPr>
        <w:t xml:space="preserve"> </w:t>
      </w:r>
      <w:r w:rsidRPr="00A81A0A">
        <w:rPr>
          <w:color w:val="FF6600"/>
        </w:rPr>
        <w:t>POSTITEENUSE</w:t>
      </w:r>
    </w:p>
    <w:p w14:paraId="693EC6F8" w14:textId="77777777" w:rsidR="00B30A14" w:rsidRPr="00A81A0A" w:rsidRDefault="000E2E1B">
      <w:pPr>
        <w:pStyle w:val="Title"/>
        <w:spacing w:line="450" w:lineRule="exact"/>
        <w:ind w:left="2855"/>
        <w:rPr>
          <w:color w:val="FF6600"/>
        </w:rPr>
      </w:pPr>
      <w:r w:rsidRPr="00A81A0A">
        <w:rPr>
          <w:color w:val="FF6600"/>
        </w:rPr>
        <w:t>TÜÜPTINGIMUSED</w:t>
      </w:r>
    </w:p>
    <w:p w14:paraId="28640424" w14:textId="77777777" w:rsidR="00B30A14" w:rsidRDefault="00B30A14">
      <w:pPr>
        <w:pStyle w:val="BodyText"/>
        <w:ind w:left="0" w:firstLine="0"/>
        <w:rPr>
          <w:sz w:val="20"/>
        </w:rPr>
      </w:pPr>
    </w:p>
    <w:p w14:paraId="1FFFB012" w14:textId="77777777" w:rsidR="00B30A14" w:rsidRDefault="00B30A14">
      <w:pPr>
        <w:pStyle w:val="BodyText"/>
        <w:ind w:left="0" w:firstLine="0"/>
        <w:rPr>
          <w:sz w:val="20"/>
        </w:rPr>
      </w:pPr>
    </w:p>
    <w:p w14:paraId="2F1277F5" w14:textId="77777777" w:rsidR="00B30A14" w:rsidRDefault="00B30A14">
      <w:pPr>
        <w:pStyle w:val="BodyText"/>
        <w:spacing w:before="6"/>
        <w:ind w:left="0" w:firstLine="0"/>
        <w:rPr>
          <w:sz w:val="22"/>
        </w:rPr>
      </w:pPr>
    </w:p>
    <w:p w14:paraId="7290CE8A" w14:textId="77777777" w:rsidR="00B30A14" w:rsidRPr="009836B9" w:rsidRDefault="000E2E1B">
      <w:pPr>
        <w:pStyle w:val="Heading2"/>
        <w:rPr>
          <w:rFonts w:ascii="Arial" w:hAnsi="Arial" w:cs="Arial"/>
          <w:b/>
          <w:bCs/>
          <w:color w:val="FF6600"/>
        </w:rPr>
      </w:pPr>
      <w:r w:rsidRPr="009836B9">
        <w:rPr>
          <w:rFonts w:ascii="Arial" w:hAnsi="Arial" w:cs="Arial"/>
          <w:b/>
          <w:bCs/>
          <w:color w:val="FF6600"/>
        </w:rPr>
        <w:t>SISUKORD</w:t>
      </w:r>
    </w:p>
    <w:sdt>
      <w:sdtPr>
        <w:rPr>
          <w:sz w:val="22"/>
          <w:szCs w:val="22"/>
        </w:rPr>
        <w:id w:val="-1380776434"/>
        <w:docPartObj>
          <w:docPartGallery w:val="Table of Contents"/>
          <w:docPartUnique/>
        </w:docPartObj>
      </w:sdtPr>
      <w:sdtContent>
        <w:p w14:paraId="44C9A65D" w14:textId="318399DF" w:rsidR="00875D9F" w:rsidRDefault="000E2E1B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214964395" w:history="1">
            <w:r w:rsidR="00875D9F" w:rsidRPr="00904A49">
              <w:rPr>
                <w:rStyle w:val="Hyperlink"/>
                <w:noProof/>
                <w:spacing w:val="-1"/>
                <w:w w:val="99"/>
              </w:rPr>
              <w:t>1.</w:t>
            </w:r>
            <w:r w:rsidR="00875D9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="00875D9F" w:rsidRPr="00904A49">
              <w:rPr>
                <w:rStyle w:val="Hyperlink"/>
                <w:noProof/>
              </w:rPr>
              <w:t>ÜLDSÄTTED</w:t>
            </w:r>
            <w:r w:rsidR="00875D9F">
              <w:rPr>
                <w:noProof/>
                <w:webHidden/>
              </w:rPr>
              <w:tab/>
            </w:r>
            <w:r w:rsidR="00875D9F">
              <w:rPr>
                <w:noProof/>
                <w:webHidden/>
              </w:rPr>
              <w:fldChar w:fldCharType="begin"/>
            </w:r>
            <w:r w:rsidR="00875D9F">
              <w:rPr>
                <w:noProof/>
                <w:webHidden/>
              </w:rPr>
              <w:instrText xml:space="preserve"> PAGEREF _Toc214964395 \h </w:instrText>
            </w:r>
            <w:r w:rsidR="00875D9F">
              <w:rPr>
                <w:noProof/>
                <w:webHidden/>
              </w:rPr>
            </w:r>
            <w:r w:rsidR="00875D9F">
              <w:rPr>
                <w:noProof/>
                <w:webHidden/>
              </w:rPr>
              <w:fldChar w:fldCharType="separate"/>
            </w:r>
            <w:r w:rsidR="00875D9F">
              <w:rPr>
                <w:noProof/>
                <w:webHidden/>
              </w:rPr>
              <w:t>2</w:t>
            </w:r>
            <w:r w:rsidR="00875D9F">
              <w:rPr>
                <w:noProof/>
                <w:webHidden/>
              </w:rPr>
              <w:fldChar w:fldCharType="end"/>
            </w:r>
          </w:hyperlink>
        </w:p>
        <w:p w14:paraId="070015C1" w14:textId="07FA9645" w:rsidR="00875D9F" w:rsidRDefault="00875D9F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396" w:history="1">
            <w:r w:rsidRPr="00904A49">
              <w:rPr>
                <w:rStyle w:val="Hyperlink"/>
                <w:noProof/>
                <w:spacing w:val="-1"/>
                <w:w w:val="99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904A49">
              <w:rPr>
                <w:rStyle w:val="Hyperlink"/>
                <w:noProof/>
              </w:rPr>
              <w:t>POSTITEENUSE</w:t>
            </w:r>
            <w:r w:rsidRPr="00904A49">
              <w:rPr>
                <w:rStyle w:val="Hyperlink"/>
                <w:noProof/>
                <w:spacing w:val="-5"/>
              </w:rPr>
              <w:t xml:space="preserve"> </w:t>
            </w:r>
            <w:r w:rsidRPr="00904A49">
              <w:rPr>
                <w:rStyle w:val="Hyperlink"/>
                <w:noProof/>
              </w:rPr>
              <w:t>LIIGID</w:t>
            </w:r>
            <w:r w:rsidRPr="00904A49">
              <w:rPr>
                <w:rStyle w:val="Hyperlink"/>
                <w:noProof/>
                <w:spacing w:val="-1"/>
              </w:rPr>
              <w:t xml:space="preserve"> </w:t>
            </w:r>
            <w:r w:rsidRPr="00904A49">
              <w:rPr>
                <w:rStyle w:val="Hyperlink"/>
                <w:noProof/>
              </w:rPr>
              <w:t>JA</w:t>
            </w:r>
            <w:r w:rsidRPr="00904A49">
              <w:rPr>
                <w:rStyle w:val="Hyperlink"/>
                <w:noProof/>
                <w:spacing w:val="-14"/>
              </w:rPr>
              <w:t xml:space="preserve"> </w:t>
            </w:r>
            <w:r w:rsidRPr="00904A49">
              <w:rPr>
                <w:rStyle w:val="Hyperlink"/>
                <w:noProof/>
              </w:rPr>
              <w:t>NÕUDED</w:t>
            </w:r>
            <w:r w:rsidRPr="00904A49">
              <w:rPr>
                <w:rStyle w:val="Hyperlink"/>
                <w:noProof/>
                <w:spacing w:val="-2"/>
              </w:rPr>
              <w:t xml:space="preserve"> </w:t>
            </w:r>
            <w:r w:rsidRPr="00904A49">
              <w:rPr>
                <w:rStyle w:val="Hyperlink"/>
                <w:noProof/>
              </w:rPr>
              <w:t>POSTISAADETISELE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4F4A08" w14:textId="0A6925F8" w:rsidR="00875D9F" w:rsidRDefault="00875D9F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397" w:history="1">
            <w:r w:rsidRPr="00904A49">
              <w:rPr>
                <w:rStyle w:val="Hyperlink"/>
                <w:noProof/>
                <w:spacing w:val="-1"/>
                <w:w w:val="99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904A49">
              <w:rPr>
                <w:rStyle w:val="Hyperlink"/>
                <w:noProof/>
                <w:spacing w:val="-1"/>
              </w:rPr>
              <w:t>POSTISAADETISE</w:t>
            </w:r>
            <w:r w:rsidRPr="00904A49">
              <w:rPr>
                <w:rStyle w:val="Hyperlink"/>
                <w:noProof/>
                <w:spacing w:val="3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SISU,</w:t>
            </w:r>
            <w:r w:rsidRPr="00904A49">
              <w:rPr>
                <w:rStyle w:val="Hyperlink"/>
                <w:noProof/>
                <w:spacing w:val="6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PAKENDAMINE</w:t>
            </w:r>
            <w:r w:rsidRPr="00904A49">
              <w:rPr>
                <w:rStyle w:val="Hyperlink"/>
                <w:noProof/>
                <w:spacing w:val="3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JA</w:t>
            </w:r>
            <w:r w:rsidRPr="00904A49">
              <w:rPr>
                <w:rStyle w:val="Hyperlink"/>
                <w:noProof/>
                <w:spacing w:val="-13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ADRESSEERIMINE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7E23B" w14:textId="4982D901" w:rsidR="00875D9F" w:rsidRDefault="00875D9F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398" w:history="1">
            <w:r w:rsidRPr="00904A49">
              <w:rPr>
                <w:rStyle w:val="Hyperlink"/>
                <w:noProof/>
                <w:spacing w:val="-1"/>
                <w:w w:val="99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904A49">
              <w:rPr>
                <w:rStyle w:val="Hyperlink"/>
                <w:noProof/>
                <w:spacing w:val="-1"/>
              </w:rPr>
              <w:t>POSTITEENUSE</w:t>
            </w:r>
            <w:r w:rsidRPr="00904A49">
              <w:rPr>
                <w:rStyle w:val="Hyperlink"/>
                <w:noProof/>
                <w:spacing w:val="-4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TASU</w:t>
            </w:r>
            <w:r w:rsidRPr="00904A49">
              <w:rPr>
                <w:rStyle w:val="Hyperlink"/>
                <w:noProof/>
                <w:spacing w:val="-2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JA</w:t>
            </w:r>
            <w:r w:rsidRPr="00904A49">
              <w:rPr>
                <w:rStyle w:val="Hyperlink"/>
                <w:noProof/>
                <w:spacing w:val="-12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POSTISAADETISTE</w:t>
            </w:r>
            <w:r w:rsidRPr="00904A49">
              <w:rPr>
                <w:rStyle w:val="Hyperlink"/>
                <w:noProof/>
                <w:spacing w:val="-3"/>
              </w:rPr>
              <w:t xml:space="preserve"> </w:t>
            </w:r>
            <w:r w:rsidRPr="00904A49">
              <w:rPr>
                <w:rStyle w:val="Hyperlink"/>
                <w:noProof/>
              </w:rPr>
              <w:t>VASTUVÕTMINE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EDCA8" w14:textId="18C15AE8" w:rsidR="00875D9F" w:rsidRDefault="00875D9F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399" w:history="1">
            <w:r w:rsidRPr="00904A49">
              <w:rPr>
                <w:rStyle w:val="Hyperlink"/>
                <w:noProof/>
                <w:spacing w:val="-1"/>
                <w:w w:val="99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904A49">
              <w:rPr>
                <w:rStyle w:val="Hyperlink"/>
                <w:noProof/>
                <w:spacing w:val="-1"/>
              </w:rPr>
              <w:t>POSTISAADETISE</w:t>
            </w:r>
            <w:r w:rsidRPr="00904A49">
              <w:rPr>
                <w:rStyle w:val="Hyperlink"/>
                <w:noProof/>
                <w:spacing w:val="1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KÄTTETOIMETAMINE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33F018" w14:textId="5D78FBF5" w:rsidR="00875D9F" w:rsidRDefault="00875D9F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400" w:history="1">
            <w:r w:rsidRPr="00904A49">
              <w:rPr>
                <w:rStyle w:val="Hyperlink"/>
                <w:noProof/>
                <w:spacing w:val="-1"/>
                <w:w w:val="99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904A49">
              <w:rPr>
                <w:rStyle w:val="Hyperlink"/>
                <w:noProof/>
                <w:w w:val="95"/>
              </w:rPr>
              <w:t>SAATJA</w:t>
            </w:r>
            <w:r w:rsidRPr="00904A49">
              <w:rPr>
                <w:rStyle w:val="Hyperlink"/>
                <w:noProof/>
                <w:spacing w:val="31"/>
                <w:w w:val="95"/>
              </w:rPr>
              <w:t xml:space="preserve"> </w:t>
            </w:r>
            <w:r w:rsidRPr="00904A49">
              <w:rPr>
                <w:rStyle w:val="Hyperlink"/>
                <w:noProof/>
                <w:w w:val="95"/>
              </w:rPr>
              <w:t>JA</w:t>
            </w:r>
            <w:r w:rsidRPr="00904A49">
              <w:rPr>
                <w:rStyle w:val="Hyperlink"/>
                <w:noProof/>
                <w:spacing w:val="28"/>
                <w:w w:val="95"/>
              </w:rPr>
              <w:t xml:space="preserve"> </w:t>
            </w:r>
            <w:r w:rsidRPr="00904A49">
              <w:rPr>
                <w:rStyle w:val="Hyperlink"/>
                <w:noProof/>
                <w:w w:val="95"/>
              </w:rPr>
              <w:t>SAAJA</w:t>
            </w:r>
            <w:r w:rsidRPr="00904A49">
              <w:rPr>
                <w:rStyle w:val="Hyperlink"/>
                <w:noProof/>
                <w:spacing w:val="32"/>
                <w:w w:val="95"/>
              </w:rPr>
              <w:t xml:space="preserve"> </w:t>
            </w:r>
            <w:r w:rsidRPr="00904A49">
              <w:rPr>
                <w:rStyle w:val="Hyperlink"/>
                <w:noProof/>
                <w:w w:val="95"/>
              </w:rPr>
              <w:t>ÕIGUSED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8ECB79" w14:textId="52089112" w:rsidR="00875D9F" w:rsidRDefault="00875D9F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401" w:history="1">
            <w:r w:rsidRPr="00904A49">
              <w:rPr>
                <w:rStyle w:val="Hyperlink"/>
                <w:noProof/>
                <w:spacing w:val="-1"/>
                <w:w w:val="99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904A49">
              <w:rPr>
                <w:rStyle w:val="Hyperlink"/>
                <w:noProof/>
                <w:spacing w:val="-1"/>
              </w:rPr>
              <w:t>NÕUDED</w:t>
            </w:r>
            <w:r w:rsidRPr="00904A49">
              <w:rPr>
                <w:rStyle w:val="Hyperlink"/>
                <w:noProof/>
                <w:spacing w:val="-2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POSTKASTILE</w:t>
            </w:r>
            <w:r w:rsidRPr="00904A49">
              <w:rPr>
                <w:rStyle w:val="Hyperlink"/>
                <w:noProof/>
                <w:spacing w:val="-2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JA</w:t>
            </w:r>
            <w:r w:rsidRPr="00904A49">
              <w:rPr>
                <w:rStyle w:val="Hyperlink"/>
                <w:noProof/>
                <w:spacing w:val="-12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SELLE</w:t>
            </w:r>
            <w:r w:rsidRPr="00904A49">
              <w:rPr>
                <w:rStyle w:val="Hyperlink"/>
                <w:noProof/>
                <w:spacing w:val="-2"/>
              </w:rPr>
              <w:t xml:space="preserve"> </w:t>
            </w:r>
            <w:r w:rsidRPr="00904A49">
              <w:rPr>
                <w:rStyle w:val="Hyperlink"/>
                <w:noProof/>
                <w:spacing w:val="-1"/>
              </w:rPr>
              <w:t>PAIGUTAMISELE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09316" w14:textId="2ADCBE11" w:rsidR="00875D9F" w:rsidRDefault="00875D9F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402" w:history="1">
            <w:r w:rsidRPr="00904A49">
              <w:rPr>
                <w:rStyle w:val="Hyperlink"/>
                <w:noProof/>
                <w:spacing w:val="-1"/>
                <w:w w:val="99"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904A49">
              <w:rPr>
                <w:rStyle w:val="Hyperlink"/>
                <w:noProof/>
                <w:w w:val="95"/>
              </w:rPr>
              <w:t>KAEBUSTE</w:t>
            </w:r>
            <w:r w:rsidRPr="00904A49">
              <w:rPr>
                <w:rStyle w:val="Hyperlink"/>
                <w:noProof/>
                <w:spacing w:val="57"/>
              </w:rPr>
              <w:t xml:space="preserve"> </w:t>
            </w:r>
            <w:r w:rsidRPr="00904A49">
              <w:rPr>
                <w:rStyle w:val="Hyperlink"/>
                <w:noProof/>
                <w:w w:val="95"/>
              </w:rPr>
              <w:t>JA</w:t>
            </w:r>
            <w:r w:rsidRPr="00904A49">
              <w:rPr>
                <w:rStyle w:val="Hyperlink"/>
                <w:noProof/>
                <w:spacing w:val="32"/>
                <w:w w:val="95"/>
              </w:rPr>
              <w:t xml:space="preserve"> </w:t>
            </w:r>
            <w:r w:rsidRPr="00904A49">
              <w:rPr>
                <w:rStyle w:val="Hyperlink"/>
                <w:noProof/>
                <w:w w:val="95"/>
              </w:rPr>
              <w:t>AVALDUSTE</w:t>
            </w:r>
            <w:r w:rsidRPr="00904A49">
              <w:rPr>
                <w:rStyle w:val="Hyperlink"/>
                <w:noProof/>
                <w:spacing w:val="58"/>
              </w:rPr>
              <w:t xml:space="preserve"> </w:t>
            </w:r>
            <w:r w:rsidRPr="00904A49">
              <w:rPr>
                <w:rStyle w:val="Hyperlink"/>
                <w:noProof/>
                <w:w w:val="95"/>
              </w:rPr>
              <w:t>LAHENDAMINE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77A54" w14:textId="15925E7B" w:rsidR="00875D9F" w:rsidRDefault="00875D9F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403" w:history="1">
            <w:r w:rsidRPr="00904A49">
              <w:rPr>
                <w:rStyle w:val="Hyperlink"/>
                <w:noProof/>
                <w:spacing w:val="-1"/>
                <w:w w:val="99"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904A49">
              <w:rPr>
                <w:rStyle w:val="Hyperlink"/>
                <w:noProof/>
                <w:spacing w:val="-1"/>
              </w:rPr>
              <w:t>ISIKUANDMETE</w:t>
            </w:r>
            <w:r w:rsidRPr="00904A49">
              <w:rPr>
                <w:rStyle w:val="Hyperlink"/>
                <w:noProof/>
                <w:spacing w:val="-8"/>
              </w:rPr>
              <w:t xml:space="preserve"> </w:t>
            </w:r>
            <w:r w:rsidRPr="00904A49">
              <w:rPr>
                <w:rStyle w:val="Hyperlink"/>
                <w:noProof/>
              </w:rPr>
              <w:t>TÖÖTLEMISE</w:t>
            </w:r>
            <w:r w:rsidRPr="00904A49">
              <w:rPr>
                <w:rStyle w:val="Hyperlink"/>
                <w:noProof/>
                <w:spacing w:val="-4"/>
              </w:rPr>
              <w:t xml:space="preserve"> </w:t>
            </w:r>
            <w:r w:rsidRPr="00904A49">
              <w:rPr>
                <w:rStyle w:val="Hyperlink"/>
                <w:noProof/>
              </w:rPr>
              <w:t>JA</w:t>
            </w:r>
            <w:r w:rsidRPr="00904A49">
              <w:rPr>
                <w:rStyle w:val="Hyperlink"/>
                <w:noProof/>
                <w:spacing w:val="-13"/>
              </w:rPr>
              <w:t xml:space="preserve"> </w:t>
            </w:r>
            <w:r w:rsidRPr="00904A49">
              <w:rPr>
                <w:rStyle w:val="Hyperlink"/>
                <w:noProof/>
              </w:rPr>
              <w:t>KASUTAMISE</w:t>
            </w:r>
            <w:r w:rsidRPr="00904A49">
              <w:rPr>
                <w:rStyle w:val="Hyperlink"/>
                <w:noProof/>
                <w:spacing w:val="-2"/>
              </w:rPr>
              <w:t xml:space="preserve"> </w:t>
            </w:r>
            <w:r w:rsidRPr="00904A49">
              <w:rPr>
                <w:rStyle w:val="Hyperlink"/>
                <w:noProof/>
              </w:rPr>
              <w:t>KORD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2DFF1" w14:textId="0CDC98FF" w:rsidR="00B30A14" w:rsidRDefault="000E2E1B">
          <w:r>
            <w:fldChar w:fldCharType="end"/>
          </w:r>
        </w:p>
      </w:sdtContent>
    </w:sdt>
    <w:p w14:paraId="64B6118A" w14:textId="77777777" w:rsidR="00B30A14" w:rsidRDefault="00B30A14">
      <w:pPr>
        <w:sectPr w:rsidR="00B30A14">
          <w:headerReference w:type="default" r:id="rId10"/>
          <w:footerReference w:type="default" r:id="rId11"/>
          <w:type w:val="continuous"/>
          <w:pgSz w:w="11910" w:h="16840"/>
          <w:pgMar w:top="920" w:right="1260" w:bottom="940" w:left="1300" w:header="569" w:footer="745" w:gutter="0"/>
          <w:pgNumType w:start="1"/>
          <w:cols w:space="708"/>
        </w:sectPr>
      </w:pPr>
    </w:p>
    <w:p w14:paraId="37CBD80A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88"/>
        <w:ind w:hanging="568"/>
        <w:rPr>
          <w:color w:val="FF6600"/>
        </w:rPr>
      </w:pPr>
      <w:bookmarkStart w:id="0" w:name="1._ÜLDSÄTTED"/>
      <w:bookmarkStart w:id="1" w:name="_Toc214964395"/>
      <w:bookmarkEnd w:id="0"/>
      <w:r w:rsidRPr="00A81A0A">
        <w:rPr>
          <w:color w:val="FF6600"/>
        </w:rPr>
        <w:lastRenderedPageBreak/>
        <w:t>ÜLDSÄTTED</w:t>
      </w:r>
      <w:bookmarkEnd w:id="1"/>
    </w:p>
    <w:p w14:paraId="222BC99B" w14:textId="77777777" w:rsidR="00B30A14" w:rsidRDefault="000E2E1B">
      <w:pPr>
        <w:pStyle w:val="BodyText"/>
        <w:spacing w:before="124" w:line="244" w:lineRule="auto"/>
        <w:ind w:left="118" w:right="153" w:firstLine="0"/>
        <w:jc w:val="both"/>
      </w:pPr>
      <w:r>
        <w:rPr>
          <w:color w:val="333333"/>
        </w:rPr>
        <w:t>AS Eesti Post universaalse postiteenuse tüüptingimused (edaspidi tüüptingimused) koosnevad kirisaadetiste ja postipakkide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edastamise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tingimustest,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milles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sätestatakse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AS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Eesti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Post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(edaspidi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osutaja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või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Post)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poolt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osutatava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universaalse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(edaspidi ka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postiteenus)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osutamise kord.</w:t>
      </w:r>
    </w:p>
    <w:p w14:paraId="04E20E36" w14:textId="77777777" w:rsidR="00B30A14" w:rsidRDefault="000E2E1B">
      <w:pPr>
        <w:pStyle w:val="BodyText"/>
        <w:spacing w:before="119"/>
        <w:ind w:left="118" w:firstLine="0"/>
      </w:pPr>
      <w:r>
        <w:rPr>
          <w:color w:val="333333"/>
        </w:rPr>
        <w:t>Tüüptingimused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reguleerivad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Posti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kasutaja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vastastikuseid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õigusi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kohustusi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postiteenuste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kasutamisel.</w:t>
      </w:r>
    </w:p>
    <w:p w14:paraId="6F47EB5B" w14:textId="77777777" w:rsidR="00B30A14" w:rsidRDefault="000E2E1B">
      <w:pPr>
        <w:pStyle w:val="BodyText"/>
        <w:spacing w:before="123" w:line="242" w:lineRule="auto"/>
        <w:ind w:left="118" w:right="155" w:firstLine="0"/>
        <w:jc w:val="both"/>
      </w:pPr>
      <w:r>
        <w:rPr>
          <w:color w:val="333333"/>
        </w:rPr>
        <w:t>Tüüptingimused on kehtestatud lähtudes Eesti õigusaktidest, eelkõige postiseadusest ja selle alamaktidest ning ülemaailmsest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postikonventsioonist (leitav veebiaadressilt: </w:t>
      </w:r>
      <w:hyperlink r:id="rId12">
        <w:r w:rsidR="00B30A14">
          <w:rPr>
            <w:color w:val="0000FF"/>
            <w:u w:val="single" w:color="0000FF"/>
          </w:rPr>
          <w:t>www.upu.int</w:t>
        </w:r>
      </w:hyperlink>
      <w:r>
        <w:rPr>
          <w:color w:val="0000FF"/>
        </w:rPr>
        <w:t xml:space="preserve"> </w:t>
      </w:r>
      <w:r>
        <w:rPr>
          <w:color w:val="333333"/>
        </w:rPr>
        <w:t xml:space="preserve">) ja selle alusel kehtestatud eeskirjadest. </w:t>
      </w:r>
      <w:r>
        <w:t>Tüüptingimustes ei korrata</w:t>
      </w:r>
      <w:r>
        <w:rPr>
          <w:spacing w:val="1"/>
        </w:rPr>
        <w:t xml:space="preserve"> </w:t>
      </w:r>
      <w:r>
        <w:t>õigusaktide</w:t>
      </w:r>
      <w:r>
        <w:rPr>
          <w:spacing w:val="-2"/>
        </w:rPr>
        <w:t xml:space="preserve"> </w:t>
      </w:r>
      <w:r>
        <w:t>sisu,</w:t>
      </w:r>
      <w:r>
        <w:rPr>
          <w:spacing w:val="1"/>
        </w:rPr>
        <w:t xml:space="preserve"> </w:t>
      </w:r>
      <w:r>
        <w:t>vaid</w:t>
      </w:r>
      <w:r>
        <w:rPr>
          <w:spacing w:val="2"/>
        </w:rPr>
        <w:t xml:space="preserve"> </w:t>
      </w:r>
      <w:r>
        <w:t>selgitatakse</w:t>
      </w:r>
      <w:r>
        <w:rPr>
          <w:spacing w:val="-1"/>
        </w:rPr>
        <w:t xml:space="preserve"> </w:t>
      </w:r>
      <w:r>
        <w:t>kohalduvat</w:t>
      </w:r>
      <w:r>
        <w:rPr>
          <w:spacing w:val="6"/>
        </w:rPr>
        <w:t xml:space="preserve"> </w:t>
      </w:r>
      <w:r>
        <w:t>protsessi.</w:t>
      </w:r>
    </w:p>
    <w:p w14:paraId="351CF5AD" w14:textId="77777777" w:rsidR="00B30A14" w:rsidRDefault="000E2E1B">
      <w:pPr>
        <w:pStyle w:val="BodyText"/>
        <w:spacing w:before="124" w:line="244" w:lineRule="auto"/>
        <w:ind w:left="118" w:right="153" w:firstLine="0"/>
        <w:jc w:val="both"/>
      </w:pPr>
      <w:r>
        <w:rPr>
          <w:color w:val="333333"/>
        </w:rPr>
        <w:t>Kui mõni tüüptingimuste säte osutub õigusaktide muutumisel täielikult või osaliselt kehtetuks, jäävad tüüptingimused muus osas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kehtivateks.</w:t>
      </w:r>
    </w:p>
    <w:p w14:paraId="3309ABD1" w14:textId="77777777" w:rsidR="00B30A14" w:rsidRDefault="000E2E1B">
      <w:pPr>
        <w:pStyle w:val="BodyText"/>
        <w:spacing w:before="117"/>
        <w:ind w:left="118" w:firstLine="0"/>
      </w:pPr>
      <w:r>
        <w:rPr>
          <w:color w:val="333333"/>
        </w:rPr>
        <w:t>Tüüptingimused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kättesaadavad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kõikides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postkontorites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Posti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veebilehel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omniva.ee.</w:t>
      </w:r>
    </w:p>
    <w:p w14:paraId="15112CB9" w14:textId="77777777" w:rsidR="00B30A14" w:rsidRDefault="000E2E1B">
      <w:pPr>
        <w:pStyle w:val="BodyText"/>
        <w:spacing w:before="124"/>
        <w:ind w:left="118" w:firstLine="0"/>
      </w:pPr>
      <w:r>
        <w:rPr>
          <w:color w:val="333333"/>
        </w:rPr>
        <w:t>Universaalse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üle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riikliku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järelevalve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teostaja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Eesti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Vabariigi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territooriumil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Konkurentsiamet.</w:t>
      </w:r>
    </w:p>
    <w:p w14:paraId="4EED66BC" w14:textId="77777777" w:rsidR="00B30A14" w:rsidRDefault="00B30A14">
      <w:pPr>
        <w:pStyle w:val="BodyText"/>
        <w:ind w:left="0" w:firstLine="0"/>
        <w:rPr>
          <w:sz w:val="18"/>
        </w:rPr>
      </w:pPr>
    </w:p>
    <w:p w14:paraId="048B169D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156"/>
        <w:ind w:hanging="568"/>
        <w:rPr>
          <w:color w:val="FF6600"/>
        </w:rPr>
      </w:pPr>
      <w:bookmarkStart w:id="2" w:name="2._POSTITEENUSE_LIIGID_JA_NÕUDED_POSTISA"/>
      <w:bookmarkStart w:id="3" w:name="_Toc214964396"/>
      <w:bookmarkEnd w:id="2"/>
      <w:r w:rsidRPr="00A81A0A">
        <w:rPr>
          <w:color w:val="FF6600"/>
        </w:rPr>
        <w:t>POSTITEENUSE</w:t>
      </w:r>
      <w:r w:rsidRPr="00A81A0A">
        <w:rPr>
          <w:color w:val="FF6600"/>
          <w:spacing w:val="-5"/>
        </w:rPr>
        <w:t xml:space="preserve"> </w:t>
      </w:r>
      <w:r w:rsidRPr="00A81A0A">
        <w:rPr>
          <w:color w:val="FF6600"/>
        </w:rPr>
        <w:t>LIIGID</w:t>
      </w:r>
      <w:r w:rsidRPr="00A81A0A">
        <w:rPr>
          <w:color w:val="FF6600"/>
          <w:spacing w:val="-1"/>
        </w:rPr>
        <w:t xml:space="preserve"> </w:t>
      </w:r>
      <w:r w:rsidRPr="00A81A0A">
        <w:rPr>
          <w:color w:val="FF6600"/>
        </w:rPr>
        <w:t>JA</w:t>
      </w:r>
      <w:r w:rsidRPr="00A81A0A">
        <w:rPr>
          <w:color w:val="FF6600"/>
          <w:spacing w:val="-14"/>
        </w:rPr>
        <w:t xml:space="preserve"> </w:t>
      </w:r>
      <w:r w:rsidRPr="00A81A0A">
        <w:rPr>
          <w:color w:val="FF6600"/>
        </w:rPr>
        <w:t>NÕUDED</w:t>
      </w:r>
      <w:r w:rsidRPr="00A81A0A">
        <w:rPr>
          <w:color w:val="FF6600"/>
          <w:spacing w:val="-2"/>
        </w:rPr>
        <w:t xml:space="preserve"> </w:t>
      </w:r>
      <w:r w:rsidRPr="00A81A0A">
        <w:rPr>
          <w:color w:val="FF6600"/>
        </w:rPr>
        <w:t>POSTISAADETISELE</w:t>
      </w:r>
      <w:bookmarkEnd w:id="3"/>
    </w:p>
    <w:p w14:paraId="66EF301E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17"/>
        <w:ind w:hanging="568"/>
        <w:rPr>
          <w:color w:val="333333"/>
        </w:rPr>
      </w:pPr>
      <w:r>
        <w:rPr>
          <w:color w:val="333333"/>
        </w:rPr>
        <w:t>Universaalse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moodustavad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järgmised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riigisisesed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rahvusvahelised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postiteenused:</w:t>
      </w:r>
    </w:p>
    <w:p w14:paraId="0115D9C0" w14:textId="77777777" w:rsidR="00B30A14" w:rsidRDefault="000E2E1B" w:rsidP="2E0097AB">
      <w:pPr>
        <w:pStyle w:val="ListParagraph"/>
        <w:numPr>
          <w:ilvl w:val="2"/>
          <w:numId w:val="50"/>
        </w:numPr>
        <w:tabs>
          <w:tab w:val="left" w:pos="686"/>
        </w:tabs>
        <w:spacing w:before="124" w:line="196" w:lineRule="exact"/>
        <w:ind w:hanging="140"/>
        <w:rPr>
          <w:sz w:val="16"/>
          <w:szCs w:val="16"/>
        </w:rPr>
      </w:pPr>
      <w:r w:rsidRPr="2E0097AB">
        <w:rPr>
          <w:color w:val="333333"/>
          <w:sz w:val="16"/>
          <w:szCs w:val="16"/>
        </w:rPr>
        <w:t>kuni</w:t>
      </w:r>
      <w:r w:rsidRPr="2E0097AB">
        <w:rPr>
          <w:color w:val="333333"/>
          <w:spacing w:val="-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2</w:t>
      </w:r>
      <w:r w:rsidRPr="2E0097AB">
        <w:rPr>
          <w:color w:val="333333"/>
          <w:spacing w:val="-4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kg</w:t>
      </w:r>
      <w:r w:rsidRPr="2E0097AB">
        <w:rPr>
          <w:color w:val="333333"/>
          <w:spacing w:val="-4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kirisaadetise</w:t>
      </w:r>
      <w:r w:rsidRPr="2E0097AB">
        <w:rPr>
          <w:color w:val="333333"/>
          <w:spacing w:val="-4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edastamine</w:t>
      </w:r>
      <w:r w:rsidRPr="2E0097AB">
        <w:rPr>
          <w:color w:val="333333"/>
          <w:spacing w:val="-5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liht-, täht-</w:t>
      </w:r>
      <w:r w:rsidRPr="2E0097AB">
        <w:rPr>
          <w:color w:val="333333"/>
          <w:spacing w:val="-2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ja</w:t>
      </w:r>
      <w:r w:rsidRPr="2E0097AB">
        <w:rPr>
          <w:color w:val="333333"/>
          <w:spacing w:val="-3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väärtsaadetisena;</w:t>
      </w:r>
    </w:p>
    <w:p w14:paraId="3E4F4EFA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line="196" w:lineRule="exact"/>
        <w:ind w:hanging="140"/>
        <w:rPr>
          <w:sz w:val="16"/>
        </w:rPr>
      </w:pPr>
      <w:r>
        <w:rPr>
          <w:color w:val="333333"/>
          <w:sz w:val="16"/>
        </w:rPr>
        <w:t>kuni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20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kg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edastamine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väärtsaadetisena.</w:t>
      </w:r>
    </w:p>
    <w:p w14:paraId="03959774" w14:textId="77777777" w:rsidR="00B30A14" w:rsidRDefault="00B30A14">
      <w:pPr>
        <w:pStyle w:val="BodyText"/>
        <w:spacing w:before="9"/>
        <w:ind w:left="0" w:firstLine="0"/>
        <w:rPr>
          <w:sz w:val="20"/>
        </w:rPr>
      </w:pPr>
    </w:p>
    <w:p w14:paraId="1CDFF8C9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Kirisaadetiste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liigid</w:t>
      </w:r>
    </w:p>
    <w:p w14:paraId="575800F9" w14:textId="4BCA9794" w:rsidR="00B30A14" w:rsidRDefault="000E2E1B" w:rsidP="2E0097AB">
      <w:pPr>
        <w:pStyle w:val="ListParagraph"/>
        <w:numPr>
          <w:ilvl w:val="2"/>
          <w:numId w:val="49"/>
        </w:numPr>
        <w:tabs>
          <w:tab w:val="left" w:pos="686"/>
        </w:tabs>
        <w:spacing w:before="126" w:line="244" w:lineRule="auto"/>
        <w:ind w:right="151"/>
        <w:jc w:val="both"/>
        <w:rPr>
          <w:sz w:val="16"/>
          <w:szCs w:val="16"/>
        </w:rPr>
      </w:pPr>
      <w:r w:rsidRPr="2E0097AB">
        <w:rPr>
          <w:color w:val="333333"/>
          <w:sz w:val="16"/>
          <w:szCs w:val="16"/>
        </w:rPr>
        <w:t>Standardkiri on Postile edastamiseks üle antud nõuetekohaselt adresseeritud ja pabermaterjalist ümbrikusse pakitud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paberkandjaid sisaldav saadetis kaaluga kuni 250 g. Standardkirjana edastatakse punktis 2.2.6.1 toodud parameetritele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vastavaid paberkandjaid</w:t>
      </w:r>
      <w:ins w:id="4" w:author="Pille Tees" w:date="2025-11-21T20:15:00Z" w16du:dateUtc="2025-11-21T18:15:00Z">
        <w:r w:rsidR="009D02AE">
          <w:rPr>
            <w:color w:val="333333"/>
            <w:sz w:val="16"/>
            <w:szCs w:val="16"/>
          </w:rPr>
          <w:t>,</w:t>
        </w:r>
      </w:ins>
      <w:r w:rsidRPr="2E0097AB">
        <w:rPr>
          <w:color w:val="333333"/>
          <w:sz w:val="16"/>
          <w:szCs w:val="16"/>
        </w:rPr>
        <w:t xml:space="preserve"> nagu</w:t>
      </w:r>
      <w:ins w:id="5" w:author="Pille Tees [2]" w:date="2025-11-21T19:38:00Z" w16du:dateUtc="2025-11-21T17:38:00Z">
        <w:r w:rsidR="004239C9">
          <w:rPr>
            <w:color w:val="333333"/>
            <w:sz w:val="16"/>
            <w:szCs w:val="16"/>
          </w:rPr>
          <w:t xml:space="preserve"> isiklik kirjavahetus,</w:t>
        </w:r>
        <w:r w:rsidR="00FC0A11">
          <w:rPr>
            <w:color w:val="333333"/>
            <w:sz w:val="16"/>
            <w:szCs w:val="16"/>
          </w:rPr>
          <w:t xml:space="preserve"> pa</w:t>
        </w:r>
      </w:ins>
      <w:ins w:id="6" w:author="Pille Tees [2]" w:date="2025-11-21T19:42:00Z" w16du:dateUtc="2025-11-21T17:42:00Z">
        <w:r w:rsidR="00C43992">
          <w:rPr>
            <w:color w:val="333333"/>
            <w:sz w:val="16"/>
            <w:szCs w:val="16"/>
          </w:rPr>
          <w:t>b</w:t>
        </w:r>
      </w:ins>
      <w:ins w:id="7" w:author="Pille Tees [2]" w:date="2025-11-21T19:38:00Z" w16du:dateUtc="2025-11-21T17:38:00Z">
        <w:r w:rsidR="00FC0A11">
          <w:rPr>
            <w:color w:val="333333"/>
            <w:sz w:val="16"/>
            <w:szCs w:val="16"/>
          </w:rPr>
          <w:t>er</w:t>
        </w:r>
      </w:ins>
      <w:ins w:id="8" w:author="Pille Tees [2]" w:date="2025-11-21T19:42:00Z" w16du:dateUtc="2025-11-21T17:42:00Z">
        <w:r w:rsidR="00C43992">
          <w:rPr>
            <w:color w:val="333333"/>
            <w:sz w:val="16"/>
            <w:szCs w:val="16"/>
          </w:rPr>
          <w:t>dokumendid,</w:t>
        </w:r>
      </w:ins>
      <w:r w:rsidRPr="2E0097AB">
        <w:rPr>
          <w:color w:val="333333"/>
          <w:sz w:val="16"/>
          <w:szCs w:val="16"/>
        </w:rPr>
        <w:t xml:space="preserve"> kirjad, </w:t>
      </w:r>
      <w:del w:id="9" w:author="Pille Tees [2]" w:date="2025-11-21T19:42:00Z" w16du:dateUtc="2025-11-21T17:42:00Z">
        <w:r w:rsidRPr="2E0097AB" w:rsidDel="00C43992">
          <w:rPr>
            <w:color w:val="333333"/>
            <w:sz w:val="16"/>
            <w:szCs w:val="16"/>
          </w:rPr>
          <w:delText>trükised</w:delText>
        </w:r>
      </w:del>
      <w:r w:rsidRPr="2E0097AB">
        <w:rPr>
          <w:color w:val="333333"/>
          <w:sz w:val="16"/>
          <w:szCs w:val="16"/>
        </w:rPr>
        <w:t>, postkaardid jt. Standardkirja on võimalik edastada nii riigisiseselt kui ka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rahvusvaheliselt:</w:t>
      </w:r>
    </w:p>
    <w:p w14:paraId="662A3502" w14:textId="77777777" w:rsidR="00B30A14" w:rsidRDefault="000E2E1B">
      <w:pPr>
        <w:pStyle w:val="ListParagraph"/>
        <w:numPr>
          <w:ilvl w:val="3"/>
          <w:numId w:val="49"/>
        </w:numPr>
        <w:tabs>
          <w:tab w:val="left" w:pos="686"/>
        </w:tabs>
        <w:spacing w:before="75" w:line="195" w:lineRule="exact"/>
        <w:rPr>
          <w:sz w:val="16"/>
        </w:rPr>
      </w:pPr>
      <w:r>
        <w:rPr>
          <w:color w:val="333333"/>
          <w:sz w:val="16"/>
        </w:rPr>
        <w:t>lihtsaadetisena;</w:t>
      </w:r>
    </w:p>
    <w:p w14:paraId="7C4084C9" w14:textId="77777777" w:rsidR="00B30A14" w:rsidRDefault="000E2E1B">
      <w:pPr>
        <w:pStyle w:val="ListParagraph"/>
        <w:numPr>
          <w:ilvl w:val="3"/>
          <w:numId w:val="49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tähtsaadetisena;</w:t>
      </w:r>
    </w:p>
    <w:p w14:paraId="523304E9" w14:textId="56A26089" w:rsidR="00B30A14" w:rsidRDefault="000E2E1B">
      <w:pPr>
        <w:pStyle w:val="ListParagraph"/>
        <w:numPr>
          <w:ilvl w:val="3"/>
          <w:numId w:val="49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väärtsaadetisena</w:t>
      </w:r>
      <w:ins w:id="10" w:author="Pille Tees [2]" w:date="2025-11-21T19:57:00Z" w16du:dateUtc="2025-11-21T17:57:00Z">
        <w:r w:rsidR="00443153">
          <w:rPr>
            <w:color w:val="333333"/>
            <w:sz w:val="16"/>
          </w:rPr>
          <w:t xml:space="preserve"> (</w:t>
        </w:r>
        <w:r w:rsidR="009E73B0">
          <w:rPr>
            <w:color w:val="333333"/>
            <w:sz w:val="16"/>
          </w:rPr>
          <w:t>üksnes rahalist väärtust mitteomavaid paberkandjaid)</w:t>
        </w:r>
      </w:ins>
      <w:r>
        <w:rPr>
          <w:color w:val="333333"/>
          <w:sz w:val="16"/>
        </w:rPr>
        <w:t>.</w:t>
      </w:r>
    </w:p>
    <w:p w14:paraId="0A503C15" w14:textId="77777777" w:rsidR="00B30A14" w:rsidRDefault="00B30A14" w:rsidP="00282093">
      <w:pPr>
        <w:pStyle w:val="BodyText"/>
        <w:spacing w:before="4"/>
        <w:ind w:left="851" w:firstLine="0"/>
      </w:pPr>
    </w:p>
    <w:p w14:paraId="431DB883" w14:textId="276862FE" w:rsidR="00B30A14" w:rsidRPr="00282093" w:rsidRDefault="000E2E1B" w:rsidP="00282093">
      <w:pPr>
        <w:pStyle w:val="ListParagraph"/>
        <w:numPr>
          <w:ilvl w:val="2"/>
          <w:numId w:val="53"/>
        </w:numPr>
        <w:tabs>
          <w:tab w:val="left" w:pos="685"/>
          <w:tab w:val="left" w:pos="686"/>
        </w:tabs>
        <w:spacing w:line="244" w:lineRule="auto"/>
        <w:ind w:left="709" w:right="156" w:hanging="567"/>
        <w:rPr>
          <w:color w:val="333333"/>
          <w:sz w:val="16"/>
        </w:rPr>
      </w:pPr>
      <w:proofErr w:type="spellStart"/>
      <w:r w:rsidRPr="00282093">
        <w:rPr>
          <w:color w:val="333333"/>
          <w:sz w:val="16"/>
        </w:rPr>
        <w:t>Maksikiri</w:t>
      </w:r>
      <w:proofErr w:type="spellEnd"/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Postile</w:t>
      </w:r>
      <w:r w:rsidRPr="00282093">
        <w:rPr>
          <w:color w:val="333333"/>
          <w:spacing w:val="11"/>
          <w:sz w:val="16"/>
        </w:rPr>
        <w:t xml:space="preserve"> </w:t>
      </w:r>
      <w:r w:rsidRPr="00282093">
        <w:rPr>
          <w:color w:val="333333"/>
          <w:sz w:val="16"/>
        </w:rPr>
        <w:t>edastamiseks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üle</w:t>
      </w:r>
      <w:r w:rsidRPr="00282093">
        <w:rPr>
          <w:color w:val="333333"/>
          <w:spacing w:val="11"/>
          <w:sz w:val="16"/>
        </w:rPr>
        <w:t xml:space="preserve"> </w:t>
      </w:r>
      <w:r w:rsidRPr="00282093">
        <w:rPr>
          <w:color w:val="333333"/>
          <w:sz w:val="16"/>
        </w:rPr>
        <w:t>antud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nõuetekohaselt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adresseeritud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ning</w:t>
      </w:r>
      <w:r w:rsidRPr="00282093">
        <w:rPr>
          <w:color w:val="333333"/>
          <w:spacing w:val="11"/>
          <w:sz w:val="16"/>
        </w:rPr>
        <w:t xml:space="preserve"> </w:t>
      </w:r>
      <w:r w:rsidRPr="00282093">
        <w:rPr>
          <w:color w:val="333333"/>
          <w:sz w:val="16"/>
        </w:rPr>
        <w:t>pakitud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saadetis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kaaluga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kuni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2000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g,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mida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võimalik edastada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nii riigisiseselt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kui ka</w:t>
      </w:r>
      <w:r w:rsidRPr="00282093">
        <w:rPr>
          <w:color w:val="333333"/>
          <w:spacing w:val="5"/>
          <w:sz w:val="16"/>
        </w:rPr>
        <w:t xml:space="preserve"> </w:t>
      </w:r>
      <w:r w:rsidRPr="00282093">
        <w:rPr>
          <w:color w:val="333333"/>
          <w:sz w:val="16"/>
        </w:rPr>
        <w:t>rahvusvaheliselt:</w:t>
      </w:r>
    </w:p>
    <w:p w14:paraId="59203C54" w14:textId="77777777" w:rsidR="00C4074C" w:rsidRDefault="00C4074C" w:rsidP="00C4074C">
      <w:pPr>
        <w:pStyle w:val="ListParagraph"/>
        <w:tabs>
          <w:tab w:val="left" w:pos="685"/>
          <w:tab w:val="left" w:pos="686"/>
        </w:tabs>
        <w:spacing w:line="244" w:lineRule="auto"/>
        <w:ind w:right="156" w:firstLine="0"/>
        <w:rPr>
          <w:color w:val="333333"/>
          <w:sz w:val="16"/>
        </w:rPr>
      </w:pPr>
    </w:p>
    <w:p w14:paraId="64977BD3" w14:textId="57E10CA7" w:rsidR="00A51692" w:rsidRPr="00C4074C" w:rsidRDefault="00A51692" w:rsidP="00C4074C">
      <w:pPr>
        <w:pStyle w:val="ListParagraph"/>
        <w:numPr>
          <w:ilvl w:val="3"/>
          <w:numId w:val="53"/>
        </w:numPr>
        <w:tabs>
          <w:tab w:val="left" w:pos="685"/>
          <w:tab w:val="left" w:pos="686"/>
        </w:tabs>
        <w:spacing w:line="244" w:lineRule="auto"/>
        <w:ind w:right="156"/>
        <w:rPr>
          <w:color w:val="333333"/>
          <w:sz w:val="16"/>
        </w:rPr>
      </w:pPr>
      <w:ins w:id="11" w:author="Pille Tees" w:date="2025-11-21T20:06:00Z" w16du:dateUtc="2025-11-21T18:06:00Z">
        <w:r>
          <w:rPr>
            <w:color w:val="333333"/>
            <w:sz w:val="16"/>
          </w:rPr>
          <w:t>Riigisise</w:t>
        </w:r>
      </w:ins>
      <w:ins w:id="12" w:author="Pille Tees" w:date="2025-11-21T20:08:00Z" w16du:dateUtc="2025-11-21T18:08:00Z">
        <w:r w:rsidR="00E97789">
          <w:rPr>
            <w:color w:val="333333"/>
            <w:sz w:val="16"/>
          </w:rPr>
          <w:t>s</w:t>
        </w:r>
      </w:ins>
      <w:ins w:id="13" w:author="Pille Tees" w:date="2025-11-21T20:06:00Z" w16du:dateUtc="2025-11-21T18:06:00Z">
        <w:r>
          <w:rPr>
            <w:color w:val="333333"/>
            <w:sz w:val="16"/>
          </w:rPr>
          <w:t xml:space="preserve">e </w:t>
        </w:r>
        <w:proofErr w:type="spellStart"/>
        <w:r>
          <w:rPr>
            <w:color w:val="333333"/>
            <w:sz w:val="16"/>
          </w:rPr>
          <w:t>maksikirja</w:t>
        </w:r>
      </w:ins>
      <w:ins w:id="14" w:author="Pille Tees" w:date="2025-11-21T20:08:00Z" w16du:dateUtc="2025-11-21T18:08:00Z">
        <w:r w:rsidR="00142A15">
          <w:rPr>
            <w:color w:val="333333"/>
            <w:sz w:val="16"/>
          </w:rPr>
          <w:t>na</w:t>
        </w:r>
      </w:ins>
      <w:proofErr w:type="spellEnd"/>
      <w:ins w:id="15" w:author="Pille Tees" w:date="2025-11-21T20:06:00Z" w16du:dateUtc="2025-11-21T18:06:00Z">
        <w:r>
          <w:rPr>
            <w:color w:val="333333"/>
            <w:sz w:val="16"/>
          </w:rPr>
          <w:t>:</w:t>
        </w:r>
        <w:r w:rsidRPr="00C4074C">
          <w:rPr>
            <w:color w:val="333333"/>
            <w:sz w:val="16"/>
          </w:rPr>
          <w:t xml:space="preserve"> </w:t>
        </w:r>
      </w:ins>
    </w:p>
    <w:p w14:paraId="663C4CFC" w14:textId="77777777" w:rsidR="00B30A14" w:rsidRDefault="000E2E1B">
      <w:pPr>
        <w:pStyle w:val="ListParagraph"/>
        <w:numPr>
          <w:ilvl w:val="3"/>
          <w:numId w:val="48"/>
        </w:numPr>
        <w:tabs>
          <w:tab w:val="left" w:pos="686"/>
        </w:tabs>
        <w:spacing w:before="78" w:line="195" w:lineRule="exact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lihtsaadetisena;</w:t>
      </w:r>
    </w:p>
    <w:p w14:paraId="32623FC2" w14:textId="77777777" w:rsidR="00B30A14" w:rsidRDefault="000E2E1B">
      <w:pPr>
        <w:pStyle w:val="ListParagraph"/>
        <w:numPr>
          <w:ilvl w:val="3"/>
          <w:numId w:val="48"/>
        </w:numPr>
        <w:tabs>
          <w:tab w:val="left" w:pos="686"/>
        </w:tabs>
        <w:spacing w:line="194" w:lineRule="exact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tähtsaadetisena;</w:t>
      </w:r>
    </w:p>
    <w:p w14:paraId="7E34B1A4" w14:textId="77777777" w:rsidR="00B30A14" w:rsidRPr="00246AFA" w:rsidRDefault="000E2E1B">
      <w:pPr>
        <w:pStyle w:val="ListParagraph"/>
        <w:numPr>
          <w:ilvl w:val="3"/>
          <w:numId w:val="48"/>
        </w:numPr>
        <w:tabs>
          <w:tab w:val="left" w:pos="686"/>
        </w:tabs>
        <w:spacing w:line="195" w:lineRule="exact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väärtsaadetisena.</w:t>
      </w:r>
    </w:p>
    <w:p w14:paraId="3390C048" w14:textId="77777777" w:rsidR="00246AFA" w:rsidRDefault="00246AFA" w:rsidP="00246AFA">
      <w:pPr>
        <w:pStyle w:val="ListParagraph"/>
        <w:tabs>
          <w:tab w:val="left" w:pos="686"/>
        </w:tabs>
        <w:spacing w:line="195" w:lineRule="exact"/>
        <w:ind w:firstLine="0"/>
        <w:rPr>
          <w:ins w:id="16" w:author="Pille Tees" w:date="2025-11-21T20:09:00Z" w16du:dateUtc="2025-11-21T18:09:00Z"/>
          <w:color w:val="404040"/>
          <w:sz w:val="16"/>
        </w:rPr>
      </w:pPr>
    </w:p>
    <w:p w14:paraId="0B994AE5" w14:textId="6D2B27E7" w:rsidR="00246AFA" w:rsidRPr="00C27F1C" w:rsidRDefault="00FD4A9B" w:rsidP="00C27F1C">
      <w:pPr>
        <w:pStyle w:val="ListParagraph"/>
        <w:numPr>
          <w:ilvl w:val="3"/>
          <w:numId w:val="53"/>
        </w:numPr>
        <w:tabs>
          <w:tab w:val="left" w:pos="686"/>
        </w:tabs>
        <w:spacing w:line="195" w:lineRule="exact"/>
        <w:rPr>
          <w:ins w:id="17" w:author="Pille Tees" w:date="2025-11-21T20:10:00Z" w16du:dateUtc="2025-11-21T18:10:00Z"/>
          <w:color w:val="404040"/>
          <w:sz w:val="16"/>
        </w:rPr>
      </w:pPr>
      <w:ins w:id="18" w:author="Pille Tees" w:date="2025-11-21T20:10:00Z" w16du:dateUtc="2025-11-21T18:10:00Z">
        <w:r>
          <w:rPr>
            <w:color w:val="404040"/>
            <w:sz w:val="16"/>
          </w:rPr>
          <w:t xml:space="preserve">Rahvusvahelise </w:t>
        </w:r>
        <w:proofErr w:type="spellStart"/>
        <w:r>
          <w:rPr>
            <w:color w:val="404040"/>
            <w:sz w:val="16"/>
          </w:rPr>
          <w:t>maksikirjana</w:t>
        </w:r>
        <w:proofErr w:type="spellEnd"/>
        <w:r>
          <w:rPr>
            <w:color w:val="404040"/>
            <w:sz w:val="16"/>
          </w:rPr>
          <w:t>:</w:t>
        </w:r>
      </w:ins>
    </w:p>
    <w:p w14:paraId="6D74324B" w14:textId="77777777" w:rsidR="00FD4A9B" w:rsidRDefault="00FD4A9B" w:rsidP="00FD4A9B">
      <w:pPr>
        <w:pStyle w:val="ListParagraph"/>
        <w:numPr>
          <w:ilvl w:val="3"/>
          <w:numId w:val="48"/>
        </w:numPr>
        <w:tabs>
          <w:tab w:val="left" w:pos="686"/>
        </w:tabs>
        <w:spacing w:before="78" w:line="195" w:lineRule="exact"/>
        <w:rPr>
          <w:ins w:id="19" w:author="Pille Tees" w:date="2025-11-21T20:10:00Z" w16du:dateUtc="2025-11-21T18:10:00Z"/>
          <w:rFonts w:ascii="Symbol" w:hAnsi="Symbol"/>
          <w:color w:val="333333"/>
          <w:sz w:val="16"/>
        </w:rPr>
      </w:pPr>
      <w:ins w:id="20" w:author="Pille Tees" w:date="2025-11-21T20:10:00Z" w16du:dateUtc="2025-11-21T18:10:00Z">
        <w:r>
          <w:rPr>
            <w:color w:val="333333"/>
            <w:sz w:val="16"/>
          </w:rPr>
          <w:t>lihtsaadetisena;</w:t>
        </w:r>
      </w:ins>
    </w:p>
    <w:p w14:paraId="1DBA57A4" w14:textId="13DB5746" w:rsidR="00FD4A9B" w:rsidRDefault="00FD4A9B" w:rsidP="00FD4A9B">
      <w:pPr>
        <w:pStyle w:val="ListParagraph"/>
        <w:numPr>
          <w:ilvl w:val="3"/>
          <w:numId w:val="48"/>
        </w:numPr>
        <w:tabs>
          <w:tab w:val="left" w:pos="686"/>
        </w:tabs>
        <w:spacing w:line="194" w:lineRule="exact"/>
        <w:rPr>
          <w:ins w:id="21" w:author="Pille Tees" w:date="2025-11-21T20:10:00Z" w16du:dateUtc="2025-11-21T18:10:00Z"/>
          <w:rFonts w:ascii="Symbol" w:hAnsi="Symbol"/>
          <w:color w:val="333333"/>
          <w:sz w:val="16"/>
        </w:rPr>
      </w:pPr>
      <w:ins w:id="22" w:author="Pille Tees" w:date="2025-11-21T20:10:00Z" w16du:dateUtc="2025-11-21T18:10:00Z">
        <w:r>
          <w:rPr>
            <w:color w:val="333333"/>
            <w:sz w:val="16"/>
          </w:rPr>
          <w:t xml:space="preserve">tähtsaadetisena </w:t>
        </w:r>
      </w:ins>
      <w:ins w:id="23" w:author="Pille Tees" w:date="2025-11-21T20:10:00Z">
        <w:r w:rsidRPr="00FD4A9B">
          <w:rPr>
            <w:color w:val="333333"/>
            <w:sz w:val="16"/>
          </w:rPr>
          <w:t>(üksnes paberkandjad</w:t>
        </w:r>
      </w:ins>
      <w:ins w:id="24" w:author="Pille Tees" w:date="2025-11-21T20:15:00Z" w16du:dateUtc="2025-11-21T18:15:00Z">
        <w:r w:rsidR="009D02AE">
          <w:rPr>
            <w:color w:val="333333"/>
            <w:sz w:val="16"/>
          </w:rPr>
          <w:t>,</w:t>
        </w:r>
      </w:ins>
      <w:ins w:id="25" w:author="Pille Tees" w:date="2025-11-21T20:13:00Z" w16du:dateUtc="2025-11-21T18:13:00Z">
        <w:r w:rsidR="009D02AE">
          <w:rPr>
            <w:color w:val="333333"/>
            <w:sz w:val="16"/>
          </w:rPr>
          <w:t xml:space="preserve"> nagu isiklik</w:t>
        </w:r>
      </w:ins>
      <w:ins w:id="26" w:author="Pille Tees" w:date="2025-11-21T20:10:00Z">
        <w:r w:rsidRPr="00FD4A9B">
          <w:rPr>
            <w:color w:val="333333"/>
            <w:sz w:val="16"/>
          </w:rPr>
          <w:t xml:space="preserve"> kirjavahetus</w:t>
        </w:r>
      </w:ins>
      <w:ins w:id="27" w:author="Pille Tees" w:date="2025-11-21T20:13:00Z" w16du:dateUtc="2025-11-21T18:13:00Z">
        <w:r w:rsidR="009D02AE">
          <w:rPr>
            <w:color w:val="333333"/>
            <w:sz w:val="16"/>
          </w:rPr>
          <w:t>, paber</w:t>
        </w:r>
      </w:ins>
      <w:ins w:id="28" w:author="Pille Tees" w:date="2025-11-21T20:10:00Z">
        <w:r w:rsidRPr="00FD4A9B">
          <w:rPr>
            <w:color w:val="333333"/>
            <w:sz w:val="16"/>
          </w:rPr>
          <w:t>dokumendid, kirjad</w:t>
        </w:r>
      </w:ins>
      <w:ins w:id="29" w:author="Pille Tees" w:date="2025-11-21T20:14:00Z" w16du:dateUtc="2025-11-21T18:14:00Z">
        <w:r w:rsidR="009D02AE">
          <w:rPr>
            <w:color w:val="333333"/>
            <w:sz w:val="16"/>
          </w:rPr>
          <w:t xml:space="preserve">, </w:t>
        </w:r>
      </w:ins>
      <w:ins w:id="30" w:author="Pille Tees" w:date="2025-11-21T20:10:00Z">
        <w:r w:rsidRPr="00FD4A9B">
          <w:rPr>
            <w:color w:val="333333"/>
            <w:sz w:val="16"/>
          </w:rPr>
          <w:t>postkaardid</w:t>
        </w:r>
      </w:ins>
      <w:ins w:id="31" w:author="Pille Tees" w:date="2025-11-21T20:14:00Z" w16du:dateUtc="2025-11-21T18:14:00Z">
        <w:r w:rsidR="009D02AE">
          <w:rPr>
            <w:color w:val="333333"/>
            <w:sz w:val="16"/>
          </w:rPr>
          <w:t xml:space="preserve"> jt</w:t>
        </w:r>
      </w:ins>
      <w:ins w:id="32" w:author="Pille Tees" w:date="2025-11-21T20:10:00Z">
        <w:r w:rsidRPr="00FD4A9B">
          <w:rPr>
            <w:color w:val="333333"/>
            <w:sz w:val="16"/>
          </w:rPr>
          <w:t xml:space="preserve"> vastavalt punktile 2.2.1)</w:t>
        </w:r>
      </w:ins>
      <w:ins w:id="33" w:author="Pille Tees" w:date="2025-11-21T20:10:00Z" w16du:dateUtc="2025-11-21T18:10:00Z">
        <w:r>
          <w:rPr>
            <w:color w:val="333333"/>
            <w:sz w:val="16"/>
          </w:rPr>
          <w:t>;</w:t>
        </w:r>
      </w:ins>
    </w:p>
    <w:p w14:paraId="10C0F3BD" w14:textId="3A823E10" w:rsidR="00FD4A9B" w:rsidRPr="00246AFA" w:rsidRDefault="00FD4A9B" w:rsidP="00FD4A9B">
      <w:pPr>
        <w:pStyle w:val="ListParagraph"/>
        <w:numPr>
          <w:ilvl w:val="3"/>
          <w:numId w:val="48"/>
        </w:numPr>
        <w:tabs>
          <w:tab w:val="left" w:pos="686"/>
        </w:tabs>
        <w:spacing w:line="195" w:lineRule="exact"/>
        <w:rPr>
          <w:ins w:id="34" w:author="Pille Tees" w:date="2025-11-21T20:10:00Z" w16du:dateUtc="2025-11-21T18:10:00Z"/>
          <w:rFonts w:ascii="Symbol" w:hAnsi="Symbol"/>
          <w:color w:val="404040"/>
          <w:sz w:val="16"/>
        </w:rPr>
      </w:pPr>
      <w:ins w:id="35" w:author="Pille Tees" w:date="2025-11-21T20:10:00Z" w16du:dateUtc="2025-11-21T18:10:00Z">
        <w:r>
          <w:rPr>
            <w:color w:val="404040"/>
            <w:sz w:val="16"/>
          </w:rPr>
          <w:t>väärtsaadetisena</w:t>
        </w:r>
      </w:ins>
      <w:ins w:id="36" w:author="Pille Tees" w:date="2025-11-21T20:11:00Z" w16du:dateUtc="2025-11-21T18:11:00Z">
        <w:r>
          <w:rPr>
            <w:color w:val="404040"/>
            <w:sz w:val="16"/>
          </w:rPr>
          <w:t xml:space="preserve"> </w:t>
        </w:r>
      </w:ins>
      <w:ins w:id="37" w:author="Pille Tees" w:date="2025-11-21T20:11:00Z">
        <w:r w:rsidRPr="00FD4A9B">
          <w:rPr>
            <w:color w:val="404040"/>
            <w:sz w:val="16"/>
          </w:rPr>
          <w:t>(üksnes rahalist väärtust mitteomavaid paberkandjaid</w:t>
        </w:r>
      </w:ins>
      <w:ins w:id="38" w:author="Pille Tees" w:date="2025-11-21T20:15:00Z" w16du:dateUtc="2025-11-21T18:15:00Z">
        <w:r w:rsidR="009D02AE">
          <w:rPr>
            <w:color w:val="404040"/>
            <w:sz w:val="16"/>
          </w:rPr>
          <w:t>,</w:t>
        </w:r>
      </w:ins>
      <w:ins w:id="39" w:author="Pille Tees" w:date="2025-11-21T20:13:00Z" w16du:dateUtc="2025-11-21T18:13:00Z">
        <w:r w:rsidR="009D02AE">
          <w:rPr>
            <w:color w:val="404040"/>
            <w:sz w:val="16"/>
          </w:rPr>
          <w:t xml:space="preserve"> nagu </w:t>
        </w:r>
      </w:ins>
      <w:ins w:id="40" w:author="Pille Tees" w:date="2025-11-21T20:11:00Z" w16du:dateUtc="2025-11-21T18:11:00Z">
        <w:r>
          <w:rPr>
            <w:color w:val="404040"/>
            <w:sz w:val="16"/>
          </w:rPr>
          <w:t>isiklik</w:t>
        </w:r>
      </w:ins>
      <w:ins w:id="41" w:author="Pille Tees" w:date="2025-11-21T20:11:00Z">
        <w:r w:rsidRPr="00FD4A9B">
          <w:rPr>
            <w:color w:val="404040"/>
            <w:sz w:val="16"/>
          </w:rPr>
          <w:t xml:space="preserve"> kirjavahetus</w:t>
        </w:r>
      </w:ins>
      <w:ins w:id="42" w:author="Pille Tees" w:date="2025-11-21T20:12:00Z" w16du:dateUtc="2025-11-21T18:12:00Z">
        <w:r w:rsidR="009D02AE">
          <w:rPr>
            <w:color w:val="404040"/>
            <w:sz w:val="16"/>
          </w:rPr>
          <w:t>, paber</w:t>
        </w:r>
      </w:ins>
      <w:ins w:id="43" w:author="Pille Tees" w:date="2025-11-21T20:11:00Z">
        <w:r w:rsidRPr="00FD4A9B">
          <w:rPr>
            <w:color w:val="404040"/>
            <w:sz w:val="16"/>
          </w:rPr>
          <w:t>dokumendid, kirjad</w:t>
        </w:r>
      </w:ins>
      <w:ins w:id="44" w:author="Pille Tees" w:date="2025-11-21T20:11:00Z" w16du:dateUtc="2025-11-21T18:11:00Z">
        <w:r>
          <w:rPr>
            <w:color w:val="404040"/>
            <w:sz w:val="16"/>
          </w:rPr>
          <w:t xml:space="preserve"> </w:t>
        </w:r>
      </w:ins>
      <w:ins w:id="45" w:author="Pille Tees" w:date="2025-11-21T20:11:00Z">
        <w:r w:rsidRPr="00FD4A9B">
          <w:rPr>
            <w:color w:val="404040"/>
            <w:sz w:val="16"/>
          </w:rPr>
          <w:t>postkaardid</w:t>
        </w:r>
      </w:ins>
      <w:ins w:id="46" w:author="Pille Tees" w:date="2025-11-21T20:14:00Z" w16du:dateUtc="2025-11-21T18:14:00Z">
        <w:r w:rsidR="009D02AE">
          <w:rPr>
            <w:color w:val="404040"/>
            <w:sz w:val="16"/>
          </w:rPr>
          <w:t xml:space="preserve"> jt</w:t>
        </w:r>
      </w:ins>
      <w:ins w:id="47" w:author="Pille Tees" w:date="2025-11-21T20:11:00Z">
        <w:r w:rsidRPr="00FD4A9B">
          <w:rPr>
            <w:color w:val="404040"/>
            <w:sz w:val="16"/>
          </w:rPr>
          <w:t xml:space="preserve"> vastavalt punktile 2.2.1)</w:t>
        </w:r>
      </w:ins>
      <w:ins w:id="48" w:author="Pille Tees" w:date="2025-11-21T20:10:00Z" w16du:dateUtc="2025-11-21T18:10:00Z">
        <w:r>
          <w:rPr>
            <w:color w:val="404040"/>
            <w:sz w:val="16"/>
          </w:rPr>
          <w:t>.</w:t>
        </w:r>
      </w:ins>
    </w:p>
    <w:p w14:paraId="3B598C66" w14:textId="77777777" w:rsidR="00FD4A9B" w:rsidRDefault="00FD4A9B" w:rsidP="00246AFA">
      <w:pPr>
        <w:pStyle w:val="ListParagraph"/>
        <w:tabs>
          <w:tab w:val="left" w:pos="686"/>
        </w:tabs>
        <w:spacing w:line="195" w:lineRule="exact"/>
        <w:ind w:firstLine="0"/>
        <w:rPr>
          <w:rFonts w:ascii="Symbol" w:hAnsi="Symbol"/>
          <w:color w:val="404040"/>
          <w:sz w:val="16"/>
        </w:rPr>
      </w:pPr>
    </w:p>
    <w:p w14:paraId="468FDB50" w14:textId="77777777" w:rsidR="00B30A14" w:rsidRDefault="000E2E1B">
      <w:pPr>
        <w:pStyle w:val="ListParagraph"/>
        <w:numPr>
          <w:ilvl w:val="2"/>
          <w:numId w:val="48"/>
        </w:numPr>
        <w:tabs>
          <w:tab w:val="left" w:pos="685"/>
          <w:tab w:val="left" w:pos="686"/>
        </w:tabs>
        <w:spacing w:before="120" w:line="244" w:lineRule="auto"/>
        <w:ind w:right="154"/>
        <w:rPr>
          <w:color w:val="333333"/>
          <w:sz w:val="16"/>
        </w:rPr>
      </w:pPr>
      <w:r>
        <w:rPr>
          <w:color w:val="333333"/>
          <w:sz w:val="16"/>
        </w:rPr>
        <w:t>Riigisisest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lihtsaadetisena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edastatavat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standardkirja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6"/>
          <w:sz w:val="16"/>
        </w:rPr>
        <w:t xml:space="preserve"> </w:t>
      </w:r>
      <w:proofErr w:type="spellStart"/>
      <w:r>
        <w:rPr>
          <w:color w:val="333333"/>
          <w:sz w:val="16"/>
        </w:rPr>
        <w:t>maksikirja</w:t>
      </w:r>
      <w:proofErr w:type="spellEnd"/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edastada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regulatsioonis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kandekiirustele.</w:t>
      </w:r>
    </w:p>
    <w:p w14:paraId="17DD53EC" w14:textId="77777777" w:rsidR="00B30A14" w:rsidRDefault="00B30A14">
      <w:pPr>
        <w:pStyle w:val="BodyText"/>
        <w:spacing w:before="8"/>
        <w:ind w:left="0" w:firstLine="0"/>
        <w:rPr>
          <w:sz w:val="22"/>
        </w:rPr>
      </w:pPr>
    </w:p>
    <w:p w14:paraId="20E93FA1" w14:textId="77777777" w:rsidR="00B30A14" w:rsidRDefault="000E2E1B">
      <w:pPr>
        <w:pStyle w:val="Heading3"/>
        <w:numPr>
          <w:ilvl w:val="2"/>
          <w:numId w:val="48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Lisateenused</w:t>
      </w:r>
    </w:p>
    <w:p w14:paraId="2F3AD47D" w14:textId="77777777" w:rsidR="00B30A14" w:rsidRDefault="000E2E1B">
      <w:pPr>
        <w:pStyle w:val="ListParagraph"/>
        <w:numPr>
          <w:ilvl w:val="3"/>
          <w:numId w:val="47"/>
        </w:numPr>
        <w:tabs>
          <w:tab w:val="left" w:pos="686"/>
        </w:tabs>
        <w:spacing w:before="126"/>
        <w:ind w:hanging="568"/>
        <w:rPr>
          <w:sz w:val="16"/>
        </w:rPr>
      </w:pPr>
      <w:r>
        <w:rPr>
          <w:color w:val="333333"/>
          <w:sz w:val="16"/>
        </w:rPr>
        <w:t>Riigisiseste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väärsaadetisena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edastatavate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lisateenused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on:</w:t>
      </w:r>
    </w:p>
    <w:p w14:paraId="7EF68072" w14:textId="77777777" w:rsidR="00B30A14" w:rsidRDefault="000E2E1B">
      <w:pPr>
        <w:pStyle w:val="ListParagraph"/>
        <w:numPr>
          <w:ilvl w:val="0"/>
          <w:numId w:val="46"/>
        </w:numPr>
        <w:tabs>
          <w:tab w:val="left" w:pos="686"/>
        </w:tabs>
        <w:spacing w:before="81" w:line="195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lihtväljastusteatega</w:t>
      </w:r>
    </w:p>
    <w:p w14:paraId="51AA88BA" w14:textId="77777777" w:rsidR="00B30A14" w:rsidRDefault="000E2E1B">
      <w:pPr>
        <w:pStyle w:val="ListParagraph"/>
        <w:numPr>
          <w:ilvl w:val="0"/>
          <w:numId w:val="46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lunatasuga.</w:t>
      </w:r>
    </w:p>
    <w:p w14:paraId="164C3664" w14:textId="77777777" w:rsidR="00B30A14" w:rsidRDefault="000E2E1B">
      <w:pPr>
        <w:pStyle w:val="ListParagraph"/>
        <w:numPr>
          <w:ilvl w:val="3"/>
          <w:numId w:val="47"/>
        </w:numPr>
        <w:tabs>
          <w:tab w:val="left" w:pos="686"/>
        </w:tabs>
        <w:spacing w:before="120"/>
        <w:ind w:hanging="568"/>
        <w:rPr>
          <w:sz w:val="16"/>
        </w:rPr>
      </w:pPr>
      <w:r>
        <w:rPr>
          <w:color w:val="333333"/>
          <w:sz w:val="16"/>
        </w:rPr>
        <w:t>Rahvusvaheliste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väärsaadetisena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edastatavate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lisateenused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on:</w:t>
      </w:r>
    </w:p>
    <w:p w14:paraId="04CF669C" w14:textId="77777777" w:rsidR="00B30A14" w:rsidRDefault="000E2E1B">
      <w:pPr>
        <w:pStyle w:val="ListParagraph"/>
        <w:numPr>
          <w:ilvl w:val="0"/>
          <w:numId w:val="45"/>
        </w:numPr>
        <w:tabs>
          <w:tab w:val="left" w:pos="686"/>
        </w:tabs>
        <w:spacing w:before="81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lihtväljastusteatega.</w:t>
      </w:r>
    </w:p>
    <w:p w14:paraId="23A01EB4" w14:textId="77777777" w:rsidR="00B30A14" w:rsidRDefault="00B30A14">
      <w:pPr>
        <w:pStyle w:val="BodyText"/>
        <w:ind w:left="0" w:firstLine="0"/>
        <w:rPr>
          <w:sz w:val="21"/>
        </w:rPr>
      </w:pPr>
    </w:p>
    <w:p w14:paraId="50C6A36D" w14:textId="77777777" w:rsidR="00B30A14" w:rsidRDefault="000E2E1B">
      <w:pPr>
        <w:pStyle w:val="Heading3"/>
        <w:numPr>
          <w:ilvl w:val="2"/>
          <w:numId w:val="48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Parameetrid</w:t>
      </w:r>
    </w:p>
    <w:p w14:paraId="6F7863BD" w14:textId="77777777" w:rsidR="00B30A14" w:rsidRDefault="000E2E1B">
      <w:pPr>
        <w:pStyle w:val="Heading3"/>
        <w:numPr>
          <w:ilvl w:val="3"/>
          <w:numId w:val="44"/>
        </w:numPr>
        <w:tabs>
          <w:tab w:val="left" w:pos="686"/>
        </w:tabs>
        <w:spacing w:before="118"/>
        <w:ind w:hanging="568"/>
        <w:rPr>
          <w:color w:val="333333"/>
        </w:rPr>
      </w:pPr>
      <w:r>
        <w:rPr>
          <w:color w:val="333333"/>
        </w:rPr>
        <w:t>Riigisisene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rahvusvaheline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standardkiri:</w:t>
      </w:r>
    </w:p>
    <w:p w14:paraId="78972D03" w14:textId="77777777" w:rsidR="00B30A14" w:rsidRDefault="00B30A14">
      <w:pPr>
        <w:pStyle w:val="BodyText"/>
        <w:spacing w:before="2"/>
        <w:ind w:left="0" w:firstLine="0"/>
        <w:rPr>
          <w:rFonts w:ascii="Arial"/>
          <w:b/>
          <w:sz w:val="7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7"/>
        <w:gridCol w:w="666"/>
        <w:gridCol w:w="3317"/>
      </w:tblGrid>
      <w:tr w:rsidR="00B30A14" w14:paraId="51AAAC5B" w14:textId="77777777">
        <w:trPr>
          <w:trHeight w:val="195"/>
        </w:trPr>
        <w:tc>
          <w:tcPr>
            <w:tcW w:w="2257" w:type="dxa"/>
          </w:tcPr>
          <w:p w14:paraId="5AA6C6E5" w14:textId="77777777" w:rsidR="00B30A14" w:rsidRDefault="000E2E1B">
            <w:pPr>
              <w:pStyle w:val="TableParagraph"/>
              <w:numPr>
                <w:ilvl w:val="0"/>
                <w:numId w:val="43"/>
              </w:numPr>
              <w:tabs>
                <w:tab w:val="left" w:pos="257"/>
              </w:tabs>
              <w:spacing w:before="1" w:line="175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maksimaalne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kaal</w:t>
            </w:r>
          </w:p>
        </w:tc>
        <w:tc>
          <w:tcPr>
            <w:tcW w:w="666" w:type="dxa"/>
          </w:tcPr>
          <w:p w14:paraId="4B29344E" w14:textId="77777777" w:rsidR="00B30A14" w:rsidRDefault="000E2E1B">
            <w:pPr>
              <w:pStyle w:val="TableParagraph"/>
              <w:spacing w:before="14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3317" w:type="dxa"/>
          </w:tcPr>
          <w:p w14:paraId="06C86A82" w14:textId="77777777" w:rsidR="00B30A14" w:rsidRDefault="000E2E1B">
            <w:pPr>
              <w:pStyle w:val="TableParagraph"/>
              <w:spacing w:before="14"/>
              <w:ind w:left="307"/>
              <w:rPr>
                <w:sz w:val="16"/>
              </w:rPr>
            </w:pPr>
            <w:r>
              <w:rPr>
                <w:color w:val="333333"/>
                <w:sz w:val="16"/>
              </w:rPr>
              <w:t>250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g;</w:t>
            </w:r>
          </w:p>
        </w:tc>
      </w:tr>
      <w:tr w:rsidR="00B30A14" w14:paraId="49D63240" w14:textId="77777777">
        <w:trPr>
          <w:trHeight w:val="195"/>
        </w:trPr>
        <w:tc>
          <w:tcPr>
            <w:tcW w:w="2257" w:type="dxa"/>
          </w:tcPr>
          <w:p w14:paraId="1BA30291" w14:textId="77777777" w:rsidR="00B30A14" w:rsidRDefault="000E2E1B">
            <w:pPr>
              <w:pStyle w:val="TableParagraph"/>
              <w:numPr>
                <w:ilvl w:val="0"/>
                <w:numId w:val="42"/>
              </w:numPr>
              <w:tabs>
                <w:tab w:val="left" w:pos="257"/>
              </w:tabs>
              <w:spacing w:line="176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minimaalsed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6" w:type="dxa"/>
          </w:tcPr>
          <w:p w14:paraId="57A6308B" w14:textId="77777777" w:rsidR="00B30A14" w:rsidRDefault="000E2E1B">
            <w:pPr>
              <w:pStyle w:val="TableParagraph"/>
              <w:spacing w:before="13" w:line="163" w:lineRule="exact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3317" w:type="dxa"/>
          </w:tcPr>
          <w:p w14:paraId="1DA1235C" w14:textId="77777777" w:rsidR="00B30A14" w:rsidRDefault="000E2E1B">
            <w:pPr>
              <w:pStyle w:val="TableParagraph"/>
              <w:spacing w:before="13" w:line="163" w:lineRule="exact"/>
              <w:ind w:left="307"/>
              <w:rPr>
                <w:sz w:val="16"/>
              </w:rPr>
            </w:pPr>
            <w:r>
              <w:rPr>
                <w:color w:val="333333"/>
                <w:sz w:val="16"/>
              </w:rPr>
              <w:t>90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 140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 laius);</w:t>
            </w:r>
          </w:p>
        </w:tc>
      </w:tr>
      <w:tr w:rsidR="00B30A14" w14:paraId="0503B55B" w14:textId="77777777">
        <w:trPr>
          <w:trHeight w:val="196"/>
        </w:trPr>
        <w:tc>
          <w:tcPr>
            <w:tcW w:w="2257" w:type="dxa"/>
          </w:tcPr>
          <w:p w14:paraId="39529313" w14:textId="77777777" w:rsidR="00B30A14" w:rsidRDefault="000E2E1B">
            <w:pPr>
              <w:pStyle w:val="TableParagraph"/>
              <w:numPr>
                <w:ilvl w:val="0"/>
                <w:numId w:val="41"/>
              </w:numPr>
              <w:tabs>
                <w:tab w:val="left" w:pos="257"/>
              </w:tabs>
              <w:spacing w:line="176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maksimaalsed</w:t>
            </w:r>
            <w:r>
              <w:rPr>
                <w:color w:val="333333"/>
                <w:spacing w:val="-4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6" w:type="dxa"/>
          </w:tcPr>
          <w:p w14:paraId="2FE100DE" w14:textId="77777777" w:rsidR="00B30A14" w:rsidRDefault="000E2E1B">
            <w:pPr>
              <w:pStyle w:val="TableParagraph"/>
              <w:spacing w:before="14" w:line="163" w:lineRule="exact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3317" w:type="dxa"/>
          </w:tcPr>
          <w:p w14:paraId="65EB0AA1" w14:textId="77777777" w:rsidR="00B30A14" w:rsidRDefault="000E2E1B">
            <w:pPr>
              <w:pStyle w:val="TableParagraph"/>
              <w:spacing w:before="14" w:line="163" w:lineRule="exact"/>
              <w:ind w:left="307"/>
              <w:rPr>
                <w:sz w:val="16"/>
              </w:rPr>
            </w:pPr>
            <w:r>
              <w:rPr>
                <w:color w:val="333333"/>
                <w:sz w:val="16"/>
              </w:rPr>
              <w:t>229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 324 ×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5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laius,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paksus).</w:t>
            </w:r>
          </w:p>
        </w:tc>
      </w:tr>
    </w:tbl>
    <w:p w14:paraId="7A5128FD" w14:textId="77777777" w:rsidR="00B30A14" w:rsidRDefault="000E2E1B">
      <w:pPr>
        <w:pStyle w:val="ListParagraph"/>
        <w:numPr>
          <w:ilvl w:val="3"/>
          <w:numId w:val="44"/>
        </w:numPr>
        <w:tabs>
          <w:tab w:val="left" w:pos="686"/>
        </w:tabs>
        <w:spacing w:before="121"/>
        <w:ind w:right="160"/>
        <w:rPr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2.2.6.1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standardkirja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maksimaalse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kaalu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maksimaalsete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mõõtmete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ületamisel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loetakse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maksikirjaks</w:t>
      </w:r>
      <w:proofErr w:type="spellEnd"/>
      <w:r>
        <w:rPr>
          <w:color w:val="333333"/>
          <w:sz w:val="16"/>
        </w:rPr>
        <w:t>.</w:t>
      </w:r>
    </w:p>
    <w:p w14:paraId="169E7650" w14:textId="77777777" w:rsidR="00B30A14" w:rsidRDefault="000E2E1B">
      <w:pPr>
        <w:pStyle w:val="Heading3"/>
        <w:numPr>
          <w:ilvl w:val="3"/>
          <w:numId w:val="44"/>
        </w:numPr>
        <w:tabs>
          <w:tab w:val="left" w:pos="686"/>
        </w:tabs>
        <w:spacing w:before="120"/>
        <w:ind w:hanging="568"/>
        <w:rPr>
          <w:color w:val="333333"/>
        </w:rPr>
      </w:pPr>
      <w:r>
        <w:rPr>
          <w:color w:val="333333"/>
        </w:rPr>
        <w:t>Riigisisene</w:t>
      </w:r>
      <w:r>
        <w:rPr>
          <w:color w:val="333333"/>
          <w:spacing w:val="-6"/>
        </w:rPr>
        <w:t xml:space="preserve"> </w:t>
      </w:r>
      <w:proofErr w:type="spellStart"/>
      <w:r>
        <w:rPr>
          <w:color w:val="333333"/>
        </w:rPr>
        <w:t>maksikiri</w:t>
      </w:r>
      <w:proofErr w:type="spellEnd"/>
      <w:r>
        <w:rPr>
          <w:color w:val="333333"/>
        </w:rPr>
        <w:t>:</w:t>
      </w:r>
    </w:p>
    <w:p w14:paraId="582D8D0A" w14:textId="77777777" w:rsidR="00B30A14" w:rsidRDefault="00B30A14">
      <w:pPr>
        <w:pStyle w:val="BodyText"/>
        <w:spacing w:before="2"/>
        <w:ind w:left="0" w:firstLine="0"/>
        <w:rPr>
          <w:rFonts w:ascii="Arial"/>
          <w:b/>
          <w:sz w:val="7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7"/>
        <w:gridCol w:w="667"/>
        <w:gridCol w:w="5883"/>
      </w:tblGrid>
      <w:tr w:rsidR="00B30A14" w14:paraId="738E5FFB" w14:textId="77777777">
        <w:trPr>
          <w:trHeight w:val="195"/>
        </w:trPr>
        <w:tc>
          <w:tcPr>
            <w:tcW w:w="2257" w:type="dxa"/>
          </w:tcPr>
          <w:p w14:paraId="66889864" w14:textId="77777777" w:rsidR="00B30A14" w:rsidRDefault="000E2E1B">
            <w:pPr>
              <w:pStyle w:val="TableParagraph"/>
              <w:numPr>
                <w:ilvl w:val="0"/>
                <w:numId w:val="40"/>
              </w:numPr>
              <w:tabs>
                <w:tab w:val="left" w:pos="257"/>
              </w:tabs>
              <w:spacing w:before="1" w:line="175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maksimaalne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kaal</w:t>
            </w:r>
          </w:p>
        </w:tc>
        <w:tc>
          <w:tcPr>
            <w:tcW w:w="667" w:type="dxa"/>
          </w:tcPr>
          <w:p w14:paraId="214B136A" w14:textId="77777777" w:rsidR="00B30A14" w:rsidRDefault="000E2E1B">
            <w:pPr>
              <w:pStyle w:val="TableParagraph"/>
              <w:spacing w:before="14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3" w:type="dxa"/>
          </w:tcPr>
          <w:p w14:paraId="5834903D" w14:textId="77777777" w:rsidR="00B30A14" w:rsidRDefault="000E2E1B">
            <w:pPr>
              <w:pStyle w:val="TableParagraph"/>
              <w:spacing w:before="14"/>
              <w:ind w:left="306"/>
              <w:rPr>
                <w:sz w:val="16"/>
              </w:rPr>
            </w:pPr>
            <w:r>
              <w:rPr>
                <w:color w:val="333333"/>
                <w:sz w:val="16"/>
              </w:rPr>
              <w:t>2000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g;</w:t>
            </w:r>
          </w:p>
        </w:tc>
      </w:tr>
      <w:tr w:rsidR="00B30A14" w14:paraId="0C3AB90B" w14:textId="77777777">
        <w:trPr>
          <w:trHeight w:val="196"/>
        </w:trPr>
        <w:tc>
          <w:tcPr>
            <w:tcW w:w="2257" w:type="dxa"/>
          </w:tcPr>
          <w:p w14:paraId="380508A2" w14:textId="77777777" w:rsidR="00B30A14" w:rsidRDefault="000E2E1B">
            <w:pPr>
              <w:pStyle w:val="TableParagraph"/>
              <w:numPr>
                <w:ilvl w:val="0"/>
                <w:numId w:val="39"/>
              </w:numPr>
              <w:tabs>
                <w:tab w:val="left" w:pos="257"/>
              </w:tabs>
              <w:spacing w:line="176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minimaalsed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7" w:type="dxa"/>
          </w:tcPr>
          <w:p w14:paraId="342910C9" w14:textId="77777777" w:rsidR="00B30A14" w:rsidRDefault="000E2E1B">
            <w:pPr>
              <w:pStyle w:val="TableParagraph"/>
              <w:spacing w:before="13" w:line="164" w:lineRule="exact"/>
              <w:ind w:left="267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3" w:type="dxa"/>
          </w:tcPr>
          <w:p w14:paraId="2675B202" w14:textId="77777777" w:rsidR="00B30A14" w:rsidRDefault="000E2E1B">
            <w:pPr>
              <w:pStyle w:val="TableParagraph"/>
              <w:spacing w:before="13" w:line="164" w:lineRule="exact"/>
              <w:ind w:left="311"/>
              <w:rPr>
                <w:sz w:val="16"/>
              </w:rPr>
            </w:pPr>
            <w:r>
              <w:rPr>
                <w:color w:val="333333"/>
                <w:sz w:val="16"/>
              </w:rPr>
              <w:t>90</w:t>
            </w:r>
            <w:r>
              <w:rPr>
                <w:color w:val="333333"/>
                <w:spacing w:val="1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140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</w:t>
            </w:r>
            <w:r>
              <w:rPr>
                <w:color w:val="333333"/>
                <w:spacing w:val="58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laius)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või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rulli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keeratuna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pikkuse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ja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kahekordse</w:t>
            </w:r>
          </w:p>
        </w:tc>
      </w:tr>
      <w:tr w:rsidR="00B30A14" w14:paraId="179AC237" w14:textId="77777777">
        <w:trPr>
          <w:trHeight w:val="180"/>
        </w:trPr>
        <w:tc>
          <w:tcPr>
            <w:tcW w:w="2257" w:type="dxa"/>
          </w:tcPr>
          <w:p w14:paraId="43D984F5" w14:textId="77777777" w:rsidR="00B30A14" w:rsidRDefault="00B30A14"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67" w:type="dxa"/>
          </w:tcPr>
          <w:p w14:paraId="0ACE7A0F" w14:textId="77777777" w:rsidR="00B30A14" w:rsidRDefault="00B30A14"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883" w:type="dxa"/>
          </w:tcPr>
          <w:p w14:paraId="2E2D36C4" w14:textId="77777777" w:rsidR="00B30A14" w:rsidRDefault="000E2E1B">
            <w:pPr>
              <w:pStyle w:val="TableParagraph"/>
              <w:spacing w:line="161" w:lineRule="exact"/>
              <w:ind w:left="311"/>
              <w:rPr>
                <w:sz w:val="16"/>
              </w:rPr>
            </w:pPr>
            <w:r>
              <w:rPr>
                <w:color w:val="333333"/>
                <w:sz w:val="16"/>
              </w:rPr>
              <w:t>läbimõõdu summa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170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mm;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pikim mõõt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100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mm;</w:t>
            </w:r>
          </w:p>
        </w:tc>
      </w:tr>
      <w:tr w:rsidR="00B30A14" w14:paraId="6E796B18" w14:textId="77777777">
        <w:trPr>
          <w:trHeight w:val="197"/>
        </w:trPr>
        <w:tc>
          <w:tcPr>
            <w:tcW w:w="2257" w:type="dxa"/>
          </w:tcPr>
          <w:p w14:paraId="2719769F" w14:textId="77777777" w:rsidR="00B30A14" w:rsidRDefault="000E2E1B">
            <w:pPr>
              <w:pStyle w:val="TableParagraph"/>
              <w:numPr>
                <w:ilvl w:val="0"/>
                <w:numId w:val="38"/>
              </w:numPr>
              <w:tabs>
                <w:tab w:val="left" w:pos="257"/>
              </w:tabs>
              <w:spacing w:before="1" w:line="176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lastRenderedPageBreak/>
              <w:t>maksimaalsed</w:t>
            </w:r>
            <w:r>
              <w:rPr>
                <w:color w:val="333333"/>
                <w:spacing w:val="-4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7" w:type="dxa"/>
          </w:tcPr>
          <w:p w14:paraId="16E885E9" w14:textId="77777777" w:rsidR="00B30A14" w:rsidRDefault="000E2E1B">
            <w:pPr>
              <w:pStyle w:val="TableParagraph"/>
              <w:spacing w:before="14" w:line="163" w:lineRule="exact"/>
              <w:ind w:left="267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3" w:type="dxa"/>
          </w:tcPr>
          <w:p w14:paraId="7165EE71" w14:textId="77777777" w:rsidR="00B30A14" w:rsidRDefault="000E2E1B">
            <w:pPr>
              <w:pStyle w:val="TableParagraph"/>
              <w:spacing w:before="14" w:line="163" w:lineRule="exact"/>
              <w:ind w:left="311"/>
              <w:rPr>
                <w:sz w:val="16"/>
              </w:rPr>
            </w:pPr>
            <w:r>
              <w:rPr>
                <w:color w:val="333333"/>
                <w:sz w:val="16"/>
              </w:rPr>
              <w:t>230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 330 ×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20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 laius,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paksus).</w:t>
            </w:r>
          </w:p>
        </w:tc>
      </w:tr>
    </w:tbl>
    <w:p w14:paraId="430E7646" w14:textId="77777777" w:rsidR="00B30A14" w:rsidRDefault="000E2E1B">
      <w:pPr>
        <w:pStyle w:val="ListParagraph"/>
        <w:numPr>
          <w:ilvl w:val="3"/>
          <w:numId w:val="44"/>
        </w:numPr>
        <w:tabs>
          <w:tab w:val="left" w:pos="686"/>
        </w:tabs>
        <w:spacing w:before="120" w:line="244" w:lineRule="auto"/>
        <w:ind w:right="160"/>
        <w:rPr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2.2.6.3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28"/>
          <w:sz w:val="16"/>
        </w:rPr>
        <w:t xml:space="preserve"> </w:t>
      </w:r>
      <w:proofErr w:type="spellStart"/>
      <w:r>
        <w:rPr>
          <w:color w:val="333333"/>
          <w:sz w:val="16"/>
        </w:rPr>
        <w:t>maksikirja</w:t>
      </w:r>
      <w:proofErr w:type="spellEnd"/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maksimaalse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kaalu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maksimaalsete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mõõtmete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ületamisel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loetakse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postipakiks.</w:t>
      </w:r>
    </w:p>
    <w:p w14:paraId="3D887A9E" w14:textId="77777777" w:rsidR="002D420F" w:rsidRDefault="002D420F" w:rsidP="002D420F">
      <w:pPr>
        <w:pStyle w:val="ListParagraph"/>
        <w:tabs>
          <w:tab w:val="left" w:pos="686"/>
        </w:tabs>
        <w:spacing w:before="120" w:line="244" w:lineRule="auto"/>
        <w:ind w:right="160" w:firstLine="0"/>
        <w:rPr>
          <w:color w:val="333333"/>
          <w:sz w:val="16"/>
        </w:rPr>
      </w:pPr>
    </w:p>
    <w:p w14:paraId="1CDC2D54" w14:textId="77777777" w:rsidR="00B30A14" w:rsidRDefault="000E2E1B" w:rsidP="00131AB1">
      <w:pPr>
        <w:pStyle w:val="Heading3"/>
        <w:numPr>
          <w:ilvl w:val="3"/>
          <w:numId w:val="44"/>
        </w:numPr>
        <w:tabs>
          <w:tab w:val="left" w:pos="686"/>
        </w:tabs>
        <w:ind w:hanging="568"/>
        <w:contextualSpacing/>
        <w:rPr>
          <w:color w:val="333333"/>
        </w:rPr>
      </w:pPr>
      <w:r>
        <w:rPr>
          <w:color w:val="333333"/>
        </w:rPr>
        <w:t>Rahvusvaheline</w:t>
      </w:r>
      <w:r>
        <w:rPr>
          <w:color w:val="333333"/>
          <w:spacing w:val="-5"/>
        </w:rPr>
        <w:t xml:space="preserve"> </w:t>
      </w:r>
      <w:proofErr w:type="spellStart"/>
      <w:r>
        <w:rPr>
          <w:color w:val="333333"/>
        </w:rPr>
        <w:t>maksikiri</w:t>
      </w:r>
      <w:proofErr w:type="spellEnd"/>
      <w:r>
        <w:rPr>
          <w:color w:val="333333"/>
        </w:rPr>
        <w:t>:</w:t>
      </w:r>
    </w:p>
    <w:p w14:paraId="45C3B772" w14:textId="77777777" w:rsidR="00B30A14" w:rsidRDefault="00B30A14" w:rsidP="00131AB1">
      <w:pPr>
        <w:pStyle w:val="BodyText"/>
        <w:ind w:left="0" w:firstLine="0"/>
        <w:contextualSpacing/>
        <w:rPr>
          <w:rFonts w:ascii="Arial"/>
          <w:b/>
          <w:sz w:val="7"/>
        </w:rPr>
      </w:pPr>
    </w:p>
    <w:tbl>
      <w:tblPr>
        <w:tblW w:w="8955" w:type="dxa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2"/>
        <w:gridCol w:w="740"/>
        <w:gridCol w:w="5983"/>
      </w:tblGrid>
      <w:tr w:rsidR="00B30A14" w14:paraId="0BE64C31" w14:textId="77777777" w:rsidTr="002D420F">
        <w:trPr>
          <w:trHeight w:val="68"/>
        </w:trPr>
        <w:tc>
          <w:tcPr>
            <w:tcW w:w="2232" w:type="dxa"/>
          </w:tcPr>
          <w:p w14:paraId="006178A5" w14:textId="77777777" w:rsidR="00B30A14" w:rsidRDefault="000E2E1B" w:rsidP="00131AB1">
            <w:pPr>
              <w:pStyle w:val="TableParagraph"/>
              <w:numPr>
                <w:ilvl w:val="0"/>
                <w:numId w:val="37"/>
              </w:numPr>
              <w:tabs>
                <w:tab w:val="left" w:pos="257"/>
              </w:tabs>
              <w:spacing w:line="240" w:lineRule="auto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maksimaalne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kaal</w:t>
            </w:r>
          </w:p>
        </w:tc>
        <w:tc>
          <w:tcPr>
            <w:tcW w:w="740" w:type="dxa"/>
          </w:tcPr>
          <w:p w14:paraId="365DF875" w14:textId="77777777" w:rsidR="00B30A14" w:rsidRDefault="000E2E1B" w:rsidP="00131AB1">
            <w:pPr>
              <w:pStyle w:val="TableParagraph"/>
              <w:spacing w:line="240" w:lineRule="auto"/>
              <w:ind w:left="17"/>
              <w:contextualSpacing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983" w:type="dxa"/>
          </w:tcPr>
          <w:p w14:paraId="4E1161EB" w14:textId="77777777" w:rsidR="00B30A14" w:rsidRDefault="000E2E1B" w:rsidP="00131AB1">
            <w:pPr>
              <w:pStyle w:val="TableParagraph"/>
              <w:spacing w:line="240" w:lineRule="auto"/>
              <w:ind w:left="305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2000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g;</w:t>
            </w:r>
          </w:p>
        </w:tc>
      </w:tr>
      <w:tr w:rsidR="00B30A14" w14:paraId="3F9B2BE5" w14:textId="77777777" w:rsidTr="002D420F">
        <w:trPr>
          <w:trHeight w:val="69"/>
        </w:trPr>
        <w:tc>
          <w:tcPr>
            <w:tcW w:w="2232" w:type="dxa"/>
          </w:tcPr>
          <w:p w14:paraId="1D05A2C9" w14:textId="77777777" w:rsidR="00B30A14" w:rsidRDefault="000E2E1B" w:rsidP="00131AB1">
            <w:pPr>
              <w:pStyle w:val="TableParagraph"/>
              <w:numPr>
                <w:ilvl w:val="0"/>
                <w:numId w:val="36"/>
              </w:numPr>
              <w:tabs>
                <w:tab w:val="left" w:pos="257"/>
              </w:tabs>
              <w:spacing w:line="240" w:lineRule="auto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minimaalsed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740" w:type="dxa"/>
          </w:tcPr>
          <w:p w14:paraId="7C42A839" w14:textId="77777777" w:rsidR="00B30A14" w:rsidRDefault="000E2E1B" w:rsidP="00131AB1">
            <w:pPr>
              <w:pStyle w:val="TableParagraph"/>
              <w:spacing w:line="240" w:lineRule="auto"/>
              <w:ind w:left="22"/>
              <w:contextualSpacing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983" w:type="dxa"/>
          </w:tcPr>
          <w:p w14:paraId="243C7D2F" w14:textId="77777777" w:rsidR="00B30A14" w:rsidRDefault="000E2E1B" w:rsidP="00131AB1">
            <w:pPr>
              <w:pStyle w:val="TableParagraph"/>
              <w:spacing w:line="240" w:lineRule="auto"/>
              <w:ind w:left="310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90</w:t>
            </w:r>
            <w:r>
              <w:rPr>
                <w:color w:val="333333"/>
                <w:spacing w:val="1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140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</w:t>
            </w:r>
            <w:r>
              <w:rPr>
                <w:color w:val="333333"/>
                <w:spacing w:val="58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laius)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või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rulli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keeratuna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pikkuse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ja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kahekordse</w:t>
            </w:r>
          </w:p>
        </w:tc>
      </w:tr>
      <w:tr w:rsidR="00B30A14" w14:paraId="6B7A1F36" w14:textId="77777777" w:rsidTr="002D420F">
        <w:trPr>
          <w:trHeight w:val="448"/>
        </w:trPr>
        <w:tc>
          <w:tcPr>
            <w:tcW w:w="2232" w:type="dxa"/>
          </w:tcPr>
          <w:p w14:paraId="3EEFD665" w14:textId="77777777" w:rsidR="00B30A14" w:rsidRDefault="00B30A14" w:rsidP="00131AB1">
            <w:pPr>
              <w:pStyle w:val="TableParagraph"/>
              <w:spacing w:line="240" w:lineRule="auto"/>
              <w:ind w:left="0"/>
              <w:contextualSpacing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14:paraId="1200B13E" w14:textId="77777777" w:rsidR="00B30A14" w:rsidRDefault="00B30A14" w:rsidP="00131AB1">
            <w:pPr>
              <w:pStyle w:val="TableParagraph"/>
              <w:spacing w:line="240" w:lineRule="auto"/>
              <w:ind w:left="0"/>
              <w:contextualSpacing/>
              <w:rPr>
                <w:rFonts w:ascii="Times New Roman"/>
                <w:sz w:val="12"/>
              </w:rPr>
            </w:pPr>
          </w:p>
        </w:tc>
        <w:tc>
          <w:tcPr>
            <w:tcW w:w="5983" w:type="dxa"/>
          </w:tcPr>
          <w:p w14:paraId="3F9C551D" w14:textId="77777777" w:rsidR="00B30A14" w:rsidRDefault="000E2E1B" w:rsidP="00131AB1">
            <w:pPr>
              <w:pStyle w:val="TableParagraph"/>
              <w:spacing w:line="240" w:lineRule="auto"/>
              <w:ind w:left="310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läbimõõdu summa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170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mm;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pikim mõõt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100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mm;</w:t>
            </w:r>
          </w:p>
        </w:tc>
      </w:tr>
    </w:tbl>
    <w:p w14:paraId="3D10FDF9" w14:textId="77777777" w:rsidR="00B30A14" w:rsidRDefault="000E2E1B" w:rsidP="00131AB1">
      <w:pPr>
        <w:pStyle w:val="ListParagraph"/>
        <w:numPr>
          <w:ilvl w:val="0"/>
          <w:numId w:val="35"/>
        </w:numPr>
        <w:tabs>
          <w:tab w:val="left" w:pos="686"/>
          <w:tab w:val="left" w:pos="2953"/>
          <w:tab w:val="left" w:pos="3664"/>
        </w:tabs>
        <w:ind w:hanging="208"/>
        <w:contextualSpacing/>
        <w:rPr>
          <w:sz w:val="16"/>
        </w:rPr>
      </w:pPr>
      <w:r>
        <w:rPr>
          <w:color w:val="333333"/>
          <w:sz w:val="16"/>
        </w:rPr>
        <w:t>maksimaalsed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mõõtmed</w:t>
      </w:r>
      <w:r>
        <w:rPr>
          <w:color w:val="333333"/>
          <w:sz w:val="16"/>
        </w:rPr>
        <w:tab/>
        <w:t>−</w:t>
      </w:r>
      <w:r>
        <w:rPr>
          <w:color w:val="333333"/>
          <w:sz w:val="16"/>
        </w:rPr>
        <w:tab/>
        <w:t>pikkus,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laius,</w:t>
      </w:r>
      <w:r>
        <w:rPr>
          <w:color w:val="333333"/>
          <w:spacing w:val="43"/>
          <w:sz w:val="16"/>
        </w:rPr>
        <w:t xml:space="preserve"> </w:t>
      </w:r>
      <w:r>
        <w:rPr>
          <w:color w:val="333333"/>
          <w:sz w:val="16"/>
        </w:rPr>
        <w:t>kõrgus</w:t>
      </w:r>
      <w:r>
        <w:rPr>
          <w:color w:val="333333"/>
          <w:spacing w:val="41"/>
          <w:sz w:val="16"/>
        </w:rPr>
        <w:t xml:space="preserve"> </w:t>
      </w:r>
      <w:r>
        <w:rPr>
          <w:color w:val="333333"/>
          <w:sz w:val="16"/>
        </w:rPr>
        <w:t>kokku</w:t>
      </w:r>
      <w:r>
        <w:rPr>
          <w:color w:val="333333"/>
          <w:spacing w:val="41"/>
          <w:sz w:val="16"/>
        </w:rPr>
        <w:t xml:space="preserve"> </w:t>
      </w:r>
      <w:r>
        <w:rPr>
          <w:color w:val="333333"/>
          <w:sz w:val="16"/>
        </w:rPr>
        <w:t>900</w:t>
      </w:r>
      <w:r>
        <w:rPr>
          <w:color w:val="333333"/>
          <w:spacing w:val="41"/>
          <w:sz w:val="16"/>
        </w:rPr>
        <w:t xml:space="preserve"> </w:t>
      </w:r>
      <w:r>
        <w:rPr>
          <w:color w:val="333333"/>
          <w:sz w:val="16"/>
        </w:rPr>
        <w:t>mm;</w:t>
      </w:r>
      <w:r>
        <w:rPr>
          <w:color w:val="333333"/>
          <w:spacing w:val="42"/>
          <w:sz w:val="16"/>
        </w:rPr>
        <w:t xml:space="preserve"> </w:t>
      </w:r>
      <w:r>
        <w:rPr>
          <w:color w:val="333333"/>
          <w:sz w:val="16"/>
        </w:rPr>
        <w:t>pikima</w:t>
      </w:r>
      <w:r>
        <w:rPr>
          <w:color w:val="333333"/>
          <w:spacing w:val="39"/>
          <w:sz w:val="16"/>
        </w:rPr>
        <w:t xml:space="preserve"> </w:t>
      </w:r>
      <w:r>
        <w:rPr>
          <w:color w:val="333333"/>
          <w:sz w:val="16"/>
        </w:rPr>
        <w:t>külje</w:t>
      </w:r>
      <w:r>
        <w:rPr>
          <w:color w:val="333333"/>
          <w:spacing w:val="39"/>
          <w:sz w:val="16"/>
        </w:rPr>
        <w:t xml:space="preserve"> </w:t>
      </w:r>
      <w:r>
        <w:rPr>
          <w:color w:val="333333"/>
          <w:sz w:val="16"/>
        </w:rPr>
        <w:t>mõõt</w:t>
      </w:r>
      <w:r>
        <w:rPr>
          <w:color w:val="333333"/>
          <w:spacing w:val="43"/>
          <w:sz w:val="16"/>
        </w:rPr>
        <w:t xml:space="preserve"> </w:t>
      </w:r>
      <w:r>
        <w:rPr>
          <w:color w:val="333333"/>
          <w:sz w:val="16"/>
        </w:rPr>
        <w:t>600</w:t>
      </w:r>
      <w:r>
        <w:rPr>
          <w:color w:val="333333"/>
          <w:spacing w:val="39"/>
          <w:sz w:val="16"/>
        </w:rPr>
        <w:t xml:space="preserve"> </w:t>
      </w:r>
      <w:r>
        <w:rPr>
          <w:color w:val="333333"/>
          <w:sz w:val="16"/>
        </w:rPr>
        <w:t>mm</w:t>
      </w:r>
      <w:r>
        <w:rPr>
          <w:color w:val="333333"/>
          <w:spacing w:val="4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41"/>
          <w:sz w:val="16"/>
        </w:rPr>
        <w:t xml:space="preserve"> </w:t>
      </w:r>
      <w:r>
        <w:rPr>
          <w:color w:val="333333"/>
          <w:sz w:val="16"/>
        </w:rPr>
        <w:t>rulli</w:t>
      </w:r>
    </w:p>
    <w:p w14:paraId="4FEC1C83" w14:textId="77777777" w:rsidR="00B30A14" w:rsidRDefault="000E2E1B" w:rsidP="00131AB1">
      <w:pPr>
        <w:pStyle w:val="BodyText"/>
        <w:ind w:left="3664" w:right="150" w:firstLine="0"/>
        <w:contextualSpacing/>
      </w:pPr>
      <w:r>
        <w:rPr>
          <w:color w:val="333333"/>
        </w:rPr>
        <w:t>keeratuna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pikkuse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kahekordse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läbimõõdu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summa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1040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mm,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pikim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mõõt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900</w:t>
      </w:r>
      <w:r>
        <w:rPr>
          <w:color w:val="333333"/>
          <w:spacing w:val="-39"/>
        </w:rPr>
        <w:t xml:space="preserve"> </w:t>
      </w:r>
      <w:r>
        <w:rPr>
          <w:color w:val="333333"/>
        </w:rPr>
        <w:t>mm.</w:t>
      </w:r>
    </w:p>
    <w:p w14:paraId="300EAC60" w14:textId="77777777" w:rsidR="00B30A14" w:rsidRDefault="000E2E1B" w:rsidP="00131AB1">
      <w:pPr>
        <w:pStyle w:val="ListParagraph"/>
        <w:numPr>
          <w:ilvl w:val="3"/>
          <w:numId w:val="44"/>
        </w:numPr>
        <w:tabs>
          <w:tab w:val="left" w:pos="686"/>
        </w:tabs>
        <w:ind w:right="160"/>
        <w:contextualSpacing/>
        <w:rPr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2.2.6.5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28"/>
          <w:sz w:val="16"/>
        </w:rPr>
        <w:t xml:space="preserve"> </w:t>
      </w:r>
      <w:proofErr w:type="spellStart"/>
      <w:r>
        <w:rPr>
          <w:color w:val="333333"/>
          <w:sz w:val="16"/>
        </w:rPr>
        <w:t>maksikirja</w:t>
      </w:r>
      <w:proofErr w:type="spellEnd"/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maksimaalse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kaalu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maksimaalsete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mõõtmete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ületamisel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loetakse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postipakiks.</w:t>
      </w:r>
    </w:p>
    <w:p w14:paraId="3DF7B019" w14:textId="77777777" w:rsidR="00B30A14" w:rsidRDefault="00B30A14">
      <w:pPr>
        <w:pStyle w:val="BodyText"/>
        <w:spacing w:before="9"/>
        <w:ind w:left="0" w:firstLine="0"/>
        <w:rPr>
          <w:sz w:val="20"/>
        </w:rPr>
      </w:pPr>
    </w:p>
    <w:p w14:paraId="622B8506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Postipaki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saadetise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liigid</w:t>
      </w:r>
    </w:p>
    <w:p w14:paraId="3A9B1E22" w14:textId="77777777" w:rsidR="00B30A14" w:rsidRDefault="000E2E1B">
      <w:pPr>
        <w:pStyle w:val="ListParagraph"/>
        <w:numPr>
          <w:ilvl w:val="2"/>
          <w:numId w:val="34"/>
        </w:numPr>
        <w:tabs>
          <w:tab w:val="left" w:pos="685"/>
          <w:tab w:val="left" w:pos="686"/>
        </w:tabs>
        <w:spacing w:before="123" w:line="244" w:lineRule="auto"/>
        <w:ind w:right="160"/>
        <w:rPr>
          <w:color w:val="333333"/>
          <w:sz w:val="16"/>
        </w:rPr>
      </w:pPr>
      <w:r>
        <w:rPr>
          <w:color w:val="333333"/>
          <w:spacing w:val="-1"/>
          <w:sz w:val="16"/>
        </w:rPr>
        <w:t>Standardpakk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nii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riigisiseselt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kui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ka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rahvusvaheliselt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Postile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edastamiseks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pacing w:val="-1"/>
          <w:sz w:val="16"/>
        </w:rPr>
        <w:t>üle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antud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adresseeritud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nõuetekohaselt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pakitud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kuni 20 kg kaaluv ese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esemed,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edastada:</w:t>
      </w:r>
    </w:p>
    <w:p w14:paraId="6BDFC7DB" w14:textId="77777777" w:rsidR="00B30A14" w:rsidRDefault="000E2E1B">
      <w:pPr>
        <w:pStyle w:val="ListParagraph"/>
        <w:numPr>
          <w:ilvl w:val="3"/>
          <w:numId w:val="34"/>
        </w:numPr>
        <w:tabs>
          <w:tab w:val="left" w:pos="686"/>
        </w:tabs>
        <w:spacing w:before="78" w:line="195" w:lineRule="exact"/>
        <w:ind w:hanging="208"/>
        <w:rPr>
          <w:sz w:val="16"/>
        </w:rPr>
      </w:pPr>
      <w:r>
        <w:rPr>
          <w:color w:val="404040"/>
          <w:sz w:val="16"/>
        </w:rPr>
        <w:t>tähtsaadetisena</w:t>
      </w:r>
    </w:p>
    <w:p w14:paraId="0302FDAB" w14:textId="77777777" w:rsidR="00B30A14" w:rsidRDefault="000E2E1B">
      <w:pPr>
        <w:pStyle w:val="ListParagraph"/>
        <w:numPr>
          <w:ilvl w:val="3"/>
          <w:numId w:val="34"/>
        </w:numPr>
        <w:tabs>
          <w:tab w:val="left" w:pos="686"/>
        </w:tabs>
        <w:spacing w:line="195" w:lineRule="exact"/>
        <w:ind w:hanging="208"/>
        <w:rPr>
          <w:sz w:val="16"/>
        </w:rPr>
      </w:pPr>
      <w:r>
        <w:rPr>
          <w:color w:val="404040"/>
          <w:sz w:val="16"/>
        </w:rPr>
        <w:t>väärtsaadetisena.</w:t>
      </w:r>
    </w:p>
    <w:p w14:paraId="24CA4C2F" w14:textId="77777777" w:rsidR="00B30A14" w:rsidRDefault="000E2E1B">
      <w:pPr>
        <w:pStyle w:val="Heading3"/>
        <w:numPr>
          <w:ilvl w:val="2"/>
          <w:numId w:val="34"/>
        </w:numPr>
        <w:tabs>
          <w:tab w:val="left" w:pos="685"/>
          <w:tab w:val="left" w:pos="686"/>
        </w:tabs>
        <w:spacing w:before="177"/>
        <w:ind w:hanging="568"/>
        <w:rPr>
          <w:color w:val="333333"/>
        </w:rPr>
      </w:pPr>
      <w:r>
        <w:rPr>
          <w:color w:val="333333"/>
        </w:rPr>
        <w:t>Lisateenused</w:t>
      </w:r>
    </w:p>
    <w:p w14:paraId="7FD9705A" w14:textId="77777777" w:rsidR="00B30A14" w:rsidRDefault="000E2E1B">
      <w:pPr>
        <w:pStyle w:val="ListParagraph"/>
        <w:numPr>
          <w:ilvl w:val="3"/>
          <w:numId w:val="33"/>
        </w:numPr>
        <w:tabs>
          <w:tab w:val="left" w:pos="686"/>
        </w:tabs>
        <w:spacing w:before="126"/>
        <w:ind w:hanging="568"/>
        <w:rPr>
          <w:sz w:val="16"/>
        </w:rPr>
      </w:pPr>
      <w:r>
        <w:rPr>
          <w:color w:val="333333"/>
          <w:sz w:val="16"/>
        </w:rPr>
        <w:t>Riigisisestele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standardpakkidele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pakutakse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järgnevaid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lisateenuseid:</w:t>
      </w:r>
    </w:p>
    <w:p w14:paraId="53B83643" w14:textId="77777777" w:rsidR="00B30A14" w:rsidRDefault="000E2E1B">
      <w:pPr>
        <w:pStyle w:val="ListParagraph"/>
        <w:numPr>
          <w:ilvl w:val="0"/>
          <w:numId w:val="32"/>
        </w:numPr>
        <w:tabs>
          <w:tab w:val="left" w:pos="686"/>
        </w:tabs>
        <w:spacing w:before="3" w:line="195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lihtväljastusteatega;</w:t>
      </w:r>
    </w:p>
    <w:p w14:paraId="5D06950F" w14:textId="77777777" w:rsidR="00B30A14" w:rsidRDefault="000E2E1B">
      <w:pPr>
        <w:pStyle w:val="ListParagraph"/>
        <w:numPr>
          <w:ilvl w:val="0"/>
          <w:numId w:val="32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tähtväljastusteatega;</w:t>
      </w:r>
    </w:p>
    <w:p w14:paraId="60914FCA" w14:textId="77777777" w:rsidR="00B30A14" w:rsidRDefault="000E2E1B">
      <w:pPr>
        <w:pStyle w:val="ListParagraph"/>
        <w:numPr>
          <w:ilvl w:val="0"/>
          <w:numId w:val="32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lunatasuga;</w:t>
      </w:r>
    </w:p>
    <w:p w14:paraId="41AEF570" w14:textId="77777777" w:rsidR="00B30A14" w:rsidRDefault="000E2E1B">
      <w:pPr>
        <w:pStyle w:val="ListParagraph"/>
        <w:numPr>
          <w:ilvl w:val="0"/>
          <w:numId w:val="32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ettevaatlik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käitlemine.</w:t>
      </w:r>
    </w:p>
    <w:p w14:paraId="700AA998" w14:textId="77777777" w:rsidR="00B30A14" w:rsidRDefault="000E2E1B">
      <w:pPr>
        <w:pStyle w:val="ListParagraph"/>
        <w:numPr>
          <w:ilvl w:val="3"/>
          <w:numId w:val="33"/>
        </w:numPr>
        <w:tabs>
          <w:tab w:val="left" w:pos="686"/>
        </w:tabs>
        <w:spacing w:before="119"/>
        <w:ind w:hanging="568"/>
        <w:rPr>
          <w:sz w:val="16"/>
        </w:rPr>
      </w:pPr>
      <w:r>
        <w:rPr>
          <w:color w:val="333333"/>
          <w:sz w:val="16"/>
        </w:rPr>
        <w:t>Rahvusvahelistele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standardpakkidele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pakutakse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järgnevaid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lisateenuseid:</w:t>
      </w:r>
    </w:p>
    <w:p w14:paraId="6419193D" w14:textId="77777777" w:rsidR="00B30A14" w:rsidRDefault="000E2E1B">
      <w:pPr>
        <w:pStyle w:val="ListParagraph"/>
        <w:numPr>
          <w:ilvl w:val="0"/>
          <w:numId w:val="31"/>
        </w:numPr>
        <w:tabs>
          <w:tab w:val="left" w:pos="686"/>
        </w:tabs>
        <w:spacing w:before="82"/>
        <w:ind w:hanging="208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lihtväljastusteatega.</w:t>
      </w:r>
    </w:p>
    <w:p w14:paraId="31EA1E17" w14:textId="77777777" w:rsidR="00B30A14" w:rsidRDefault="000E2E1B">
      <w:pPr>
        <w:pStyle w:val="ListParagraph"/>
        <w:numPr>
          <w:ilvl w:val="3"/>
          <w:numId w:val="33"/>
        </w:numPr>
        <w:tabs>
          <w:tab w:val="left" w:pos="686"/>
        </w:tabs>
        <w:spacing w:before="123"/>
        <w:ind w:right="161"/>
        <w:rPr>
          <w:sz w:val="16"/>
        </w:rPr>
      </w:pPr>
      <w:r>
        <w:rPr>
          <w:color w:val="333333"/>
          <w:sz w:val="16"/>
        </w:rPr>
        <w:t>Rahvusvaheliste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standardpakkide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lisateenuseid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osutatakse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juhul,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sihtriik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lisateenust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pakub.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Täpsem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info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lisateenuste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5"/>
          <w:sz w:val="16"/>
        </w:rPr>
        <w:t xml:space="preserve"> </w:t>
      </w:r>
      <w:hyperlink r:id="rId13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7D912587" w14:textId="5152021A" w:rsidR="00B30A14" w:rsidRDefault="00CE53A1">
      <w:pPr>
        <w:pStyle w:val="BodyText"/>
        <w:spacing w:line="20" w:lineRule="exact"/>
        <w:ind w:left="3522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2AB9237" wp14:editId="780E2297">
                <wp:extent cx="29210" cy="7620"/>
                <wp:effectExtent l="4445" t="0" r="4445" b="3810"/>
                <wp:docPr id="170433855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10" cy="7620"/>
                          <a:chOff x="0" y="0"/>
                          <a:chExt cx="46" cy="12"/>
                        </a:xfrm>
                      </wpg:grpSpPr>
                      <wps:wsp>
                        <wps:cNvPr id="173694453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" cy="1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273D87" id="Group 5" o:spid="_x0000_s1026" style="width:2.3pt;height:.6pt;mso-position-horizontal-relative:char;mso-position-vertical-relative:line" coordsize="4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">
                <v:rect id="Rectangle 6" o:spid="_x0000_s1027" style="position:absolute;width:46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" fillcolor="#333" stroked="f"/>
                <w10:anchorlock/>
              </v:group>
            </w:pict>
          </mc:Fallback>
        </mc:AlternateContent>
      </w:r>
    </w:p>
    <w:p w14:paraId="4459AFB1" w14:textId="77777777" w:rsidR="00B30A14" w:rsidRDefault="00B30A14">
      <w:pPr>
        <w:pStyle w:val="BodyText"/>
        <w:spacing w:before="11"/>
        <w:ind w:left="0" w:firstLine="0"/>
        <w:rPr>
          <w:sz w:val="10"/>
        </w:rPr>
      </w:pPr>
    </w:p>
    <w:p w14:paraId="3FB5F8AF" w14:textId="77777777" w:rsidR="00B30A14" w:rsidRDefault="000E2E1B">
      <w:pPr>
        <w:pStyle w:val="Heading3"/>
        <w:numPr>
          <w:ilvl w:val="2"/>
          <w:numId w:val="34"/>
        </w:numPr>
        <w:tabs>
          <w:tab w:val="left" w:pos="685"/>
          <w:tab w:val="left" w:pos="686"/>
        </w:tabs>
        <w:spacing w:before="95"/>
        <w:ind w:hanging="568"/>
        <w:rPr>
          <w:color w:val="333333"/>
        </w:rPr>
      </w:pPr>
      <w:r>
        <w:rPr>
          <w:color w:val="333333"/>
        </w:rPr>
        <w:t>Parameetrid</w:t>
      </w:r>
    </w:p>
    <w:p w14:paraId="4312342E" w14:textId="77777777" w:rsidR="00B30A14" w:rsidRDefault="000E2E1B">
      <w:pPr>
        <w:pStyle w:val="ListParagraph"/>
        <w:numPr>
          <w:ilvl w:val="3"/>
          <w:numId w:val="30"/>
        </w:numPr>
        <w:tabs>
          <w:tab w:val="left" w:pos="686"/>
        </w:tabs>
        <w:spacing w:before="126"/>
        <w:ind w:hanging="568"/>
        <w:rPr>
          <w:sz w:val="16"/>
        </w:rPr>
      </w:pPr>
      <w:r>
        <w:rPr>
          <w:color w:val="333333"/>
          <w:sz w:val="16"/>
        </w:rPr>
        <w:t>Standardpakk:</w:t>
      </w:r>
    </w:p>
    <w:p w14:paraId="2C68A40D" w14:textId="77777777" w:rsidR="00B30A14" w:rsidRDefault="00B30A14">
      <w:pPr>
        <w:pStyle w:val="BodyText"/>
        <w:spacing w:before="2"/>
        <w:ind w:left="0" w:firstLine="0"/>
        <w:rPr>
          <w:sz w:val="7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7"/>
        <w:gridCol w:w="667"/>
        <w:gridCol w:w="5882"/>
      </w:tblGrid>
      <w:tr w:rsidR="00B30A14" w14:paraId="4FD89231" w14:textId="77777777">
        <w:trPr>
          <w:trHeight w:val="195"/>
        </w:trPr>
        <w:tc>
          <w:tcPr>
            <w:tcW w:w="2257" w:type="dxa"/>
          </w:tcPr>
          <w:p w14:paraId="456A4A4F" w14:textId="77777777" w:rsidR="00B30A14" w:rsidRDefault="000E2E1B">
            <w:pPr>
              <w:pStyle w:val="TableParagraph"/>
              <w:numPr>
                <w:ilvl w:val="0"/>
                <w:numId w:val="29"/>
              </w:numPr>
              <w:tabs>
                <w:tab w:val="left" w:pos="257"/>
              </w:tabs>
              <w:spacing w:before="1" w:line="175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maksimaalne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kaal</w:t>
            </w:r>
          </w:p>
        </w:tc>
        <w:tc>
          <w:tcPr>
            <w:tcW w:w="667" w:type="dxa"/>
          </w:tcPr>
          <w:p w14:paraId="19B18C66" w14:textId="77777777" w:rsidR="00B30A14" w:rsidRDefault="000E2E1B">
            <w:pPr>
              <w:pStyle w:val="TableParagraph"/>
              <w:spacing w:before="14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2" w:type="dxa"/>
          </w:tcPr>
          <w:p w14:paraId="4B63D469" w14:textId="77777777" w:rsidR="00B30A14" w:rsidRDefault="000E2E1B">
            <w:pPr>
              <w:pStyle w:val="TableParagraph"/>
              <w:spacing w:before="14"/>
              <w:ind w:left="306"/>
              <w:rPr>
                <w:sz w:val="16"/>
              </w:rPr>
            </w:pPr>
            <w:r>
              <w:rPr>
                <w:color w:val="333333"/>
                <w:sz w:val="16"/>
              </w:rPr>
              <w:t>20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kg;</w:t>
            </w:r>
          </w:p>
        </w:tc>
      </w:tr>
      <w:tr w:rsidR="00B30A14" w14:paraId="2246EB0F" w14:textId="77777777">
        <w:trPr>
          <w:trHeight w:val="194"/>
        </w:trPr>
        <w:tc>
          <w:tcPr>
            <w:tcW w:w="2257" w:type="dxa"/>
          </w:tcPr>
          <w:p w14:paraId="426D37AB" w14:textId="77777777" w:rsidR="00B30A14" w:rsidRDefault="000E2E1B">
            <w:pPr>
              <w:pStyle w:val="TableParagraph"/>
              <w:numPr>
                <w:ilvl w:val="0"/>
                <w:numId w:val="28"/>
              </w:numPr>
              <w:tabs>
                <w:tab w:val="left" w:pos="257"/>
              </w:tabs>
              <w:spacing w:line="174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minimaalsed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7" w:type="dxa"/>
          </w:tcPr>
          <w:p w14:paraId="72FD7B1A" w14:textId="77777777" w:rsidR="00B30A14" w:rsidRDefault="000E2E1B">
            <w:pPr>
              <w:pStyle w:val="TableParagraph"/>
              <w:spacing w:before="13"/>
              <w:ind w:left="267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2" w:type="dxa"/>
          </w:tcPr>
          <w:p w14:paraId="01688870" w14:textId="77777777" w:rsidR="00B30A14" w:rsidRDefault="000E2E1B">
            <w:pPr>
              <w:pStyle w:val="TableParagraph"/>
              <w:spacing w:before="13"/>
              <w:ind w:left="311"/>
              <w:rPr>
                <w:sz w:val="16"/>
              </w:rPr>
            </w:pPr>
            <w:r>
              <w:rPr>
                <w:color w:val="333333"/>
                <w:sz w:val="16"/>
              </w:rPr>
              <w:t>90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 140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 laius);</w:t>
            </w:r>
          </w:p>
        </w:tc>
      </w:tr>
      <w:tr w:rsidR="00B30A14" w14:paraId="2D475F1E" w14:textId="77777777">
        <w:trPr>
          <w:trHeight w:val="196"/>
        </w:trPr>
        <w:tc>
          <w:tcPr>
            <w:tcW w:w="2257" w:type="dxa"/>
          </w:tcPr>
          <w:p w14:paraId="15B46509" w14:textId="77777777" w:rsidR="00B30A14" w:rsidRDefault="000E2E1B">
            <w:pPr>
              <w:pStyle w:val="TableParagraph"/>
              <w:numPr>
                <w:ilvl w:val="0"/>
                <w:numId w:val="27"/>
              </w:numPr>
              <w:tabs>
                <w:tab w:val="left" w:pos="257"/>
              </w:tabs>
              <w:spacing w:line="176" w:lineRule="exact"/>
              <w:rPr>
                <w:sz w:val="16"/>
              </w:rPr>
            </w:pPr>
            <w:r>
              <w:rPr>
                <w:color w:val="404040"/>
                <w:sz w:val="16"/>
              </w:rPr>
              <w:t>maksimaalsed</w:t>
            </w:r>
            <w:r>
              <w:rPr>
                <w:color w:val="404040"/>
                <w:spacing w:val="-4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mõõtmed</w:t>
            </w:r>
          </w:p>
        </w:tc>
        <w:tc>
          <w:tcPr>
            <w:tcW w:w="667" w:type="dxa"/>
          </w:tcPr>
          <w:p w14:paraId="4494CD4B" w14:textId="77777777" w:rsidR="00B30A14" w:rsidRDefault="000E2E1B">
            <w:pPr>
              <w:pStyle w:val="TableParagraph"/>
              <w:spacing w:before="13" w:line="164" w:lineRule="exact"/>
              <w:ind w:left="267"/>
              <w:rPr>
                <w:sz w:val="16"/>
              </w:rPr>
            </w:pPr>
            <w:r>
              <w:rPr>
                <w:color w:val="404040"/>
                <w:sz w:val="16"/>
              </w:rPr>
              <w:t>−</w:t>
            </w:r>
          </w:p>
        </w:tc>
        <w:tc>
          <w:tcPr>
            <w:tcW w:w="5882" w:type="dxa"/>
          </w:tcPr>
          <w:p w14:paraId="1B948F3A" w14:textId="77777777" w:rsidR="00B30A14" w:rsidRDefault="000E2E1B">
            <w:pPr>
              <w:pStyle w:val="TableParagraph"/>
              <w:spacing w:before="13" w:line="164" w:lineRule="exact"/>
              <w:ind w:left="311"/>
              <w:rPr>
                <w:sz w:val="16"/>
              </w:rPr>
            </w:pPr>
            <w:r>
              <w:rPr>
                <w:color w:val="404040"/>
                <w:sz w:val="16"/>
              </w:rPr>
              <w:t>pikim</w:t>
            </w:r>
            <w:r>
              <w:rPr>
                <w:color w:val="404040"/>
                <w:spacing w:val="28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külg</w:t>
            </w:r>
            <w:r>
              <w:rPr>
                <w:color w:val="404040"/>
                <w:spacing w:val="25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kuni</w:t>
            </w:r>
            <w:r>
              <w:rPr>
                <w:color w:val="404040"/>
                <w:spacing w:val="30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1,5</w:t>
            </w:r>
            <w:r>
              <w:rPr>
                <w:color w:val="404040"/>
                <w:spacing w:val="26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m.</w:t>
            </w:r>
            <w:r>
              <w:rPr>
                <w:color w:val="404040"/>
                <w:spacing w:val="29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Pikima</w:t>
            </w:r>
            <w:r>
              <w:rPr>
                <w:color w:val="404040"/>
                <w:spacing w:val="25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külje</w:t>
            </w:r>
            <w:r>
              <w:rPr>
                <w:color w:val="404040"/>
                <w:spacing w:val="30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ja</w:t>
            </w:r>
            <w:r>
              <w:rPr>
                <w:color w:val="404040"/>
                <w:spacing w:val="28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paki</w:t>
            </w:r>
            <w:r>
              <w:rPr>
                <w:color w:val="404040"/>
                <w:spacing w:val="28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ümbermõõdu</w:t>
            </w:r>
            <w:r>
              <w:rPr>
                <w:color w:val="404040"/>
                <w:spacing w:val="27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(mõõdetakse</w:t>
            </w:r>
            <w:r>
              <w:rPr>
                <w:color w:val="404040"/>
                <w:spacing w:val="28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risti</w:t>
            </w:r>
          </w:p>
        </w:tc>
      </w:tr>
      <w:tr w:rsidR="00B30A14" w14:paraId="40C11443" w14:textId="77777777">
        <w:trPr>
          <w:trHeight w:val="180"/>
        </w:trPr>
        <w:tc>
          <w:tcPr>
            <w:tcW w:w="2257" w:type="dxa"/>
          </w:tcPr>
          <w:p w14:paraId="2618BA79" w14:textId="77777777" w:rsidR="00B30A14" w:rsidRDefault="00B30A14"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67" w:type="dxa"/>
          </w:tcPr>
          <w:p w14:paraId="1DB66CC1" w14:textId="77777777" w:rsidR="00B30A14" w:rsidRDefault="00B30A14"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882" w:type="dxa"/>
          </w:tcPr>
          <w:p w14:paraId="7A76F5D0" w14:textId="77777777" w:rsidR="00B30A14" w:rsidRDefault="000E2E1B">
            <w:pPr>
              <w:pStyle w:val="TableParagraph"/>
              <w:spacing w:line="160" w:lineRule="exact"/>
              <w:ind w:left="311"/>
              <w:rPr>
                <w:sz w:val="16"/>
              </w:rPr>
            </w:pPr>
            <w:r>
              <w:rPr>
                <w:color w:val="404040"/>
                <w:sz w:val="16"/>
              </w:rPr>
              <w:t>pikima</w:t>
            </w:r>
            <w:r>
              <w:rPr>
                <w:color w:val="404040"/>
                <w:spacing w:val="-4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küljega) summa</w:t>
            </w:r>
            <w:r>
              <w:rPr>
                <w:color w:val="404040"/>
                <w:spacing w:val="-3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ei</w:t>
            </w:r>
            <w:r>
              <w:rPr>
                <w:color w:val="404040"/>
                <w:spacing w:val="-2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tohi</w:t>
            </w:r>
            <w:r>
              <w:rPr>
                <w:color w:val="404040"/>
                <w:spacing w:val="1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ületada 3</w:t>
            </w:r>
            <w:r>
              <w:rPr>
                <w:color w:val="404040"/>
                <w:spacing w:val="-3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m.</w:t>
            </w:r>
          </w:p>
        </w:tc>
      </w:tr>
    </w:tbl>
    <w:p w14:paraId="4A33372A" w14:textId="77777777" w:rsidR="00B30A14" w:rsidRDefault="000E2E1B">
      <w:pPr>
        <w:pStyle w:val="ListParagraph"/>
        <w:numPr>
          <w:ilvl w:val="3"/>
          <w:numId w:val="30"/>
        </w:numPr>
        <w:tabs>
          <w:tab w:val="left" w:pos="686"/>
        </w:tabs>
        <w:spacing w:before="123" w:line="242" w:lineRule="auto"/>
        <w:ind w:right="157"/>
        <w:jc w:val="both"/>
        <w:rPr>
          <w:sz w:val="16"/>
        </w:rPr>
      </w:pPr>
      <w:r>
        <w:rPr>
          <w:color w:val="333333"/>
          <w:sz w:val="16"/>
        </w:rPr>
        <w:t>Suuremõõtmelisena edastatakse rahvusvaheline standardpakk, mille pikim külg on üle 1,05 m või pikima külje ja paki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ümbermõõdu summa ületab 2 m. Suuremõõtmelise standardpaki mõõtmed ei tohi ületada standardpaki maksimaalseid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mõõtmeid.</w:t>
      </w:r>
    </w:p>
    <w:p w14:paraId="29D82485" w14:textId="77777777" w:rsidR="00B30A14" w:rsidRDefault="00B30A14">
      <w:pPr>
        <w:pStyle w:val="BodyText"/>
        <w:ind w:left="0" w:firstLine="0"/>
        <w:rPr>
          <w:sz w:val="18"/>
        </w:rPr>
      </w:pPr>
    </w:p>
    <w:p w14:paraId="63FDC91F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ind w:hanging="568"/>
        <w:rPr>
          <w:color w:val="FF6600"/>
        </w:rPr>
      </w:pPr>
      <w:bookmarkStart w:id="49" w:name="3._POSTISAADETISE_SISU,_PAKENDAMINE_JA_A"/>
      <w:bookmarkStart w:id="50" w:name="_Toc214964397"/>
      <w:bookmarkEnd w:id="49"/>
      <w:r w:rsidRPr="00A81A0A">
        <w:rPr>
          <w:color w:val="FF6600"/>
          <w:spacing w:val="-1"/>
        </w:rPr>
        <w:t>POSTISAADETISE</w:t>
      </w:r>
      <w:r w:rsidRPr="00A81A0A">
        <w:rPr>
          <w:color w:val="FF6600"/>
          <w:spacing w:val="3"/>
        </w:rPr>
        <w:t xml:space="preserve"> </w:t>
      </w:r>
      <w:r w:rsidRPr="00A81A0A">
        <w:rPr>
          <w:color w:val="FF6600"/>
          <w:spacing w:val="-1"/>
        </w:rPr>
        <w:t>SISU,</w:t>
      </w:r>
      <w:r w:rsidRPr="00A81A0A">
        <w:rPr>
          <w:color w:val="FF6600"/>
          <w:spacing w:val="6"/>
        </w:rPr>
        <w:t xml:space="preserve"> </w:t>
      </w:r>
      <w:r w:rsidRPr="00A81A0A">
        <w:rPr>
          <w:color w:val="FF6600"/>
          <w:spacing w:val="-1"/>
        </w:rPr>
        <w:t>PAKENDAMINE</w:t>
      </w:r>
      <w:r w:rsidRPr="00A81A0A">
        <w:rPr>
          <w:color w:val="FF6600"/>
          <w:spacing w:val="3"/>
        </w:rPr>
        <w:t xml:space="preserve"> </w:t>
      </w:r>
      <w:r w:rsidRPr="00A81A0A">
        <w:rPr>
          <w:color w:val="FF6600"/>
          <w:spacing w:val="-1"/>
        </w:rPr>
        <w:t>JA</w:t>
      </w:r>
      <w:r w:rsidRPr="00A81A0A">
        <w:rPr>
          <w:color w:val="FF6600"/>
          <w:spacing w:val="-13"/>
        </w:rPr>
        <w:t xml:space="preserve"> </w:t>
      </w:r>
      <w:r w:rsidRPr="00A81A0A">
        <w:rPr>
          <w:color w:val="FF6600"/>
          <w:spacing w:val="-1"/>
        </w:rPr>
        <w:t>ADRESSEERIMINE</w:t>
      </w:r>
      <w:bookmarkEnd w:id="50"/>
    </w:p>
    <w:p w14:paraId="1A199D0E" w14:textId="77777777" w:rsidR="00B30A14" w:rsidRDefault="00B30A14">
      <w:pPr>
        <w:pStyle w:val="BodyText"/>
        <w:spacing w:before="8"/>
        <w:ind w:left="0" w:firstLine="0"/>
        <w:rPr>
          <w:rFonts w:ascii="Arial"/>
          <w:b/>
          <w:sz w:val="20"/>
        </w:rPr>
      </w:pPr>
    </w:p>
    <w:p w14:paraId="63AAE00D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Postisaadetises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saatmiseks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keelatud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eritingimustel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saatmiseks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lubatud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esemed</w:t>
      </w:r>
    </w:p>
    <w:p w14:paraId="2D6234E1" w14:textId="77777777" w:rsidR="00B30A14" w:rsidRDefault="000E2E1B">
      <w:pPr>
        <w:pStyle w:val="ListParagraph"/>
        <w:numPr>
          <w:ilvl w:val="2"/>
          <w:numId w:val="26"/>
        </w:numPr>
        <w:tabs>
          <w:tab w:val="left" w:pos="685"/>
          <w:tab w:val="left" w:pos="686"/>
        </w:tabs>
        <w:spacing w:before="126"/>
        <w:ind w:hanging="568"/>
        <w:rPr>
          <w:color w:val="333333"/>
          <w:sz w:val="16"/>
        </w:rPr>
      </w:pPr>
      <w:r>
        <w:rPr>
          <w:color w:val="333333"/>
          <w:sz w:val="16"/>
        </w:rPr>
        <w:t>Postisaadetises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keelatud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saata:</w:t>
      </w:r>
    </w:p>
    <w:p w14:paraId="2B9373A1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81"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relvi 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osi;</w:t>
      </w:r>
    </w:p>
    <w:p w14:paraId="52C7C3CD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laskemoona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nende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osi;</w:t>
      </w:r>
    </w:p>
    <w:p w14:paraId="54AF60EB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pisar-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närvigaasi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balloone;</w:t>
      </w:r>
    </w:p>
    <w:p w14:paraId="67260237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/>
        <w:ind w:right="157"/>
        <w:rPr>
          <w:rFonts w:ascii="Symbol" w:hAnsi="Symbol"/>
          <w:color w:val="404040"/>
          <w:sz w:val="16"/>
        </w:rPr>
      </w:pPr>
      <w:r>
        <w:rPr>
          <w:color w:val="404040"/>
          <w:spacing w:val="-1"/>
          <w:sz w:val="16"/>
        </w:rPr>
        <w:t>inertseid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pacing w:val="-1"/>
          <w:sz w:val="16"/>
        </w:rPr>
        <w:t>lõhkekehasid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lahingumoona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ning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nende</w:t>
      </w:r>
      <w:r>
        <w:rPr>
          <w:color w:val="404040"/>
          <w:spacing w:val="-11"/>
          <w:sz w:val="16"/>
        </w:rPr>
        <w:t xml:space="preserve"> </w:t>
      </w:r>
      <w:r>
        <w:rPr>
          <w:color w:val="404040"/>
          <w:sz w:val="16"/>
        </w:rPr>
        <w:t>koopiaid,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sealhulgas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näiteks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inertseid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granaate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10"/>
          <w:sz w:val="16"/>
        </w:rPr>
        <w:t xml:space="preserve"> </w:t>
      </w:r>
      <w:r>
        <w:rPr>
          <w:color w:val="404040"/>
          <w:sz w:val="16"/>
        </w:rPr>
        <w:t>mürske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ning</w:t>
      </w:r>
      <w:r>
        <w:rPr>
          <w:color w:val="404040"/>
          <w:spacing w:val="-9"/>
          <w:sz w:val="16"/>
        </w:rPr>
        <w:t xml:space="preserve"> </w:t>
      </w:r>
      <w:r>
        <w:rPr>
          <w:color w:val="404040"/>
          <w:sz w:val="16"/>
        </w:rPr>
        <w:t>nende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koopiaid;</w:t>
      </w:r>
    </w:p>
    <w:p w14:paraId="382FF8EF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6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lõhkevaid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kergesti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süttivaid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ohtlikke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kaupu;</w:t>
      </w:r>
    </w:p>
    <w:p w14:paraId="236DB374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radioaktiivseid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materjale;</w:t>
      </w:r>
    </w:p>
    <w:p w14:paraId="428A3FAF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bioloogilisi</w:t>
      </w:r>
      <w:r>
        <w:rPr>
          <w:color w:val="404040"/>
          <w:spacing w:val="-9"/>
          <w:sz w:val="16"/>
        </w:rPr>
        <w:t xml:space="preserve"> </w:t>
      </w:r>
      <w:r>
        <w:rPr>
          <w:color w:val="404040"/>
          <w:sz w:val="16"/>
        </w:rPr>
        <w:t>nakkusohtlikke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aineid;</w:t>
      </w:r>
    </w:p>
    <w:p w14:paraId="4CB9EE8C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narkootilisi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psühhotroopseid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aineid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neid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sisaldavaid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ravimeid;</w:t>
      </w:r>
    </w:p>
    <w:p w14:paraId="14013FC3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täisverd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verekomponente;</w:t>
      </w:r>
    </w:p>
    <w:p w14:paraId="0EF7D996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happeid;</w:t>
      </w:r>
    </w:p>
    <w:p w14:paraId="5562F661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kiiresti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riknevaid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toiduaineid;</w:t>
      </w:r>
    </w:p>
    <w:p w14:paraId="5092CB7E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võltsitud-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piraatesemeid;</w:t>
      </w:r>
    </w:p>
    <w:p w14:paraId="2A957BF6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 w:line="196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elusloomi,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-linde,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-kalu,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-putukaid,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välja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arvatud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punktis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3.1.3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juhud;</w:t>
      </w:r>
    </w:p>
    <w:p w14:paraId="43C16861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mürgiseid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taimi;</w:t>
      </w:r>
    </w:p>
    <w:p w14:paraId="6DCE2D2C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ind w:right="159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esemeid,</w:t>
      </w:r>
      <w:r>
        <w:rPr>
          <w:color w:val="404040"/>
          <w:spacing w:val="23"/>
          <w:sz w:val="16"/>
        </w:rPr>
        <w:t xml:space="preserve"> </w:t>
      </w:r>
      <w:r>
        <w:rPr>
          <w:color w:val="404040"/>
          <w:sz w:val="16"/>
        </w:rPr>
        <w:t>mis</w:t>
      </w:r>
      <w:r>
        <w:rPr>
          <w:color w:val="404040"/>
          <w:spacing w:val="27"/>
          <w:sz w:val="16"/>
        </w:rPr>
        <w:t xml:space="preserve"> </w:t>
      </w:r>
      <w:r>
        <w:rPr>
          <w:color w:val="404040"/>
          <w:sz w:val="16"/>
        </w:rPr>
        <w:t>oma</w:t>
      </w:r>
      <w:r>
        <w:rPr>
          <w:color w:val="404040"/>
          <w:spacing w:val="24"/>
          <w:sz w:val="16"/>
        </w:rPr>
        <w:t xml:space="preserve"> </w:t>
      </w:r>
      <w:r>
        <w:rPr>
          <w:color w:val="404040"/>
          <w:sz w:val="16"/>
        </w:rPr>
        <w:t>omaduste</w:t>
      </w:r>
      <w:r>
        <w:rPr>
          <w:color w:val="404040"/>
          <w:spacing w:val="25"/>
          <w:sz w:val="16"/>
        </w:rPr>
        <w:t xml:space="preserve"> </w:t>
      </w:r>
      <w:r>
        <w:rPr>
          <w:color w:val="404040"/>
          <w:sz w:val="16"/>
        </w:rPr>
        <w:t>tõttu</w:t>
      </w:r>
      <w:r>
        <w:rPr>
          <w:color w:val="404040"/>
          <w:spacing w:val="26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28"/>
          <w:sz w:val="16"/>
        </w:rPr>
        <w:t xml:space="preserve"> </w:t>
      </w:r>
      <w:r>
        <w:rPr>
          <w:color w:val="404040"/>
          <w:sz w:val="16"/>
        </w:rPr>
        <w:t>pakendiga</w:t>
      </w:r>
      <w:r>
        <w:rPr>
          <w:color w:val="404040"/>
          <w:spacing w:val="26"/>
          <w:sz w:val="16"/>
        </w:rPr>
        <w:t xml:space="preserve"> </w:t>
      </w:r>
      <w:r>
        <w:rPr>
          <w:color w:val="404040"/>
          <w:sz w:val="16"/>
        </w:rPr>
        <w:t>võivad</w:t>
      </w:r>
      <w:r>
        <w:rPr>
          <w:color w:val="404040"/>
          <w:spacing w:val="27"/>
          <w:sz w:val="16"/>
        </w:rPr>
        <w:t xml:space="preserve"> </w:t>
      </w:r>
      <w:r>
        <w:rPr>
          <w:color w:val="404040"/>
          <w:sz w:val="16"/>
        </w:rPr>
        <w:t>ohustada</w:t>
      </w:r>
      <w:r>
        <w:rPr>
          <w:color w:val="404040"/>
          <w:spacing w:val="25"/>
          <w:sz w:val="16"/>
        </w:rPr>
        <w:t xml:space="preserve"> </w:t>
      </w:r>
      <w:r>
        <w:rPr>
          <w:color w:val="404040"/>
          <w:sz w:val="16"/>
        </w:rPr>
        <w:t>postisaadetise</w:t>
      </w:r>
      <w:r>
        <w:rPr>
          <w:color w:val="404040"/>
          <w:spacing w:val="24"/>
          <w:sz w:val="16"/>
        </w:rPr>
        <w:t xml:space="preserve"> </w:t>
      </w:r>
      <w:r>
        <w:rPr>
          <w:color w:val="404040"/>
          <w:sz w:val="16"/>
        </w:rPr>
        <w:t>saajat,</w:t>
      </w:r>
      <w:r>
        <w:rPr>
          <w:color w:val="404040"/>
          <w:spacing w:val="26"/>
          <w:sz w:val="16"/>
        </w:rPr>
        <w:t xml:space="preserve"> </w:t>
      </w:r>
      <w:r>
        <w:rPr>
          <w:color w:val="404040"/>
          <w:sz w:val="16"/>
        </w:rPr>
        <w:t>postitöötajaid,</w:t>
      </w:r>
      <w:r>
        <w:rPr>
          <w:color w:val="404040"/>
          <w:spacing w:val="25"/>
          <w:sz w:val="16"/>
        </w:rPr>
        <w:t xml:space="preserve"> </w:t>
      </w:r>
      <w:r>
        <w:rPr>
          <w:color w:val="404040"/>
          <w:sz w:val="16"/>
        </w:rPr>
        <w:t>määrida</w:t>
      </w:r>
      <w:r>
        <w:rPr>
          <w:color w:val="404040"/>
          <w:spacing w:val="24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rikkuda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teisi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postisaadetisi,</w:t>
      </w:r>
      <w:r>
        <w:rPr>
          <w:color w:val="404040"/>
          <w:spacing w:val="3"/>
          <w:sz w:val="16"/>
        </w:rPr>
        <w:t xml:space="preserve"> </w:t>
      </w:r>
      <w:r>
        <w:rPr>
          <w:color w:val="404040"/>
          <w:sz w:val="16"/>
        </w:rPr>
        <w:t>postivahendeid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3"/>
          <w:sz w:val="16"/>
        </w:rPr>
        <w:t xml:space="preserve"> </w:t>
      </w:r>
      <w:r>
        <w:rPr>
          <w:color w:val="404040"/>
          <w:sz w:val="16"/>
        </w:rPr>
        <w:t>kolmandate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isikute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vara;</w:t>
      </w:r>
    </w:p>
    <w:p w14:paraId="19A7EC52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404040"/>
          <w:sz w:val="16"/>
        </w:rPr>
        <w:t>sündsusetuid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kõlblusvastase</w:t>
      </w:r>
      <w:r>
        <w:rPr>
          <w:color w:val="404040"/>
          <w:spacing w:val="-3"/>
          <w:sz w:val="16"/>
        </w:rPr>
        <w:t xml:space="preserve"> </w:t>
      </w:r>
      <w:r>
        <w:rPr>
          <w:color w:val="333333"/>
          <w:sz w:val="16"/>
        </w:rPr>
        <w:t>sisuga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esemeid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trükiseid;</w:t>
      </w:r>
    </w:p>
    <w:p w14:paraId="5A21B8AA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raha;</w:t>
      </w:r>
    </w:p>
    <w:p w14:paraId="5AB63869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ind w:right="160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dokumente,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kujutavad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endast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jooksvat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isiklikku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kirjavahetust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muude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isikute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vahel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nendega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koos elavad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isikud;</w:t>
      </w:r>
    </w:p>
    <w:p w14:paraId="1B9EE824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esemeid,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sissevedu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keelatud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piiratud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sihtriigi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õigusaktidega;</w:t>
      </w:r>
    </w:p>
    <w:p w14:paraId="3A3C784F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lastRenderedPageBreak/>
        <w:t>esemeid,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sisse-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väljaveo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keeld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ringluse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piirang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teistes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õigusaktides.</w:t>
      </w:r>
    </w:p>
    <w:p w14:paraId="3CE03043" w14:textId="77777777" w:rsidR="00B30A14" w:rsidRDefault="00B30A14">
      <w:pPr>
        <w:pStyle w:val="BodyText"/>
        <w:spacing w:before="4"/>
        <w:ind w:left="0" w:firstLine="0"/>
      </w:pPr>
    </w:p>
    <w:p w14:paraId="7FA851B4" w14:textId="77777777" w:rsidR="00B30A14" w:rsidRDefault="000E2E1B">
      <w:pPr>
        <w:pStyle w:val="ListParagraph"/>
        <w:numPr>
          <w:ilvl w:val="2"/>
          <w:numId w:val="26"/>
        </w:numPr>
        <w:tabs>
          <w:tab w:val="left" w:pos="686"/>
        </w:tabs>
        <w:ind w:right="158"/>
        <w:jc w:val="both"/>
        <w:rPr>
          <w:color w:val="333333"/>
          <w:sz w:val="16"/>
        </w:rPr>
      </w:pPr>
      <w:r>
        <w:rPr>
          <w:color w:val="333333"/>
          <w:spacing w:val="-1"/>
          <w:sz w:val="16"/>
        </w:rPr>
        <w:t>Käibes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mitteolevaid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münte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paberraha,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rahalise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väärtusega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kinkekaarte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esitajaväärtpabereid,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reisitšekke,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väärismetalle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-kive, ehteid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muid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väärtuslikke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artikleid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võib saata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ainult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väärtsaadetisena.</w:t>
      </w:r>
    </w:p>
    <w:p w14:paraId="77535EA6" w14:textId="77777777" w:rsidR="00B30A14" w:rsidRDefault="000E2E1B">
      <w:pPr>
        <w:pStyle w:val="ListParagraph"/>
        <w:numPr>
          <w:ilvl w:val="2"/>
          <w:numId w:val="26"/>
        </w:numPr>
        <w:tabs>
          <w:tab w:val="left" w:pos="685"/>
          <w:tab w:val="left" w:pos="686"/>
        </w:tabs>
        <w:spacing w:before="125"/>
        <w:ind w:hanging="568"/>
        <w:rPr>
          <w:color w:val="333333"/>
          <w:sz w:val="16"/>
        </w:rPr>
      </w:pPr>
      <w:r>
        <w:rPr>
          <w:color w:val="333333"/>
          <w:sz w:val="16"/>
        </w:rPr>
        <w:t>Liht-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tähtsaadetisena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edastatavas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kirisaadetises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pakendamise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eritingimusi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järgides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saata:</w:t>
      </w:r>
    </w:p>
    <w:p w14:paraId="5462F4AC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81"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mesilasi,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kaane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siidiusse;</w:t>
      </w:r>
    </w:p>
    <w:p w14:paraId="735159C0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ind w:right="161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kahjurputukate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parasiite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hävitajaid,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4"/>
          <w:sz w:val="16"/>
        </w:rPr>
        <w:t xml:space="preserve"> </w:t>
      </w:r>
      <w:r>
        <w:rPr>
          <w:color w:val="333333"/>
          <w:sz w:val="16"/>
        </w:rPr>
        <w:t>mõeldud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kahjurputukate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tõrjeks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vahetavad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omavahel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ametlikult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tunnustatud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asutused;</w:t>
      </w:r>
    </w:p>
    <w:p w14:paraId="2BABC5C6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91" w:line="242" w:lineRule="auto"/>
        <w:ind w:right="159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kärbseid</w:t>
      </w:r>
      <w:r>
        <w:rPr>
          <w:color w:val="333333"/>
          <w:spacing w:val="30"/>
          <w:sz w:val="16"/>
        </w:rPr>
        <w:t xml:space="preserve"> </w:t>
      </w:r>
      <w:proofErr w:type="spellStart"/>
      <w:r>
        <w:rPr>
          <w:color w:val="333333"/>
          <w:sz w:val="16"/>
        </w:rPr>
        <w:t>Drosophilidae</w:t>
      </w:r>
      <w:proofErr w:type="spellEnd"/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sugukonnast,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3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mõeldud</w:t>
      </w:r>
      <w:r>
        <w:rPr>
          <w:color w:val="333333"/>
          <w:spacing w:val="31"/>
          <w:sz w:val="16"/>
        </w:rPr>
        <w:t xml:space="preserve"> </w:t>
      </w:r>
      <w:proofErr w:type="spellStart"/>
      <w:r>
        <w:rPr>
          <w:color w:val="333333"/>
          <w:sz w:val="16"/>
        </w:rPr>
        <w:t>biomeditsiinilisteks</w:t>
      </w:r>
      <w:proofErr w:type="spellEnd"/>
      <w:r>
        <w:rPr>
          <w:color w:val="333333"/>
          <w:spacing w:val="32"/>
          <w:sz w:val="16"/>
        </w:rPr>
        <w:t xml:space="preserve"> </w:t>
      </w:r>
      <w:r>
        <w:rPr>
          <w:color w:val="333333"/>
          <w:sz w:val="16"/>
        </w:rPr>
        <w:t>uuringuteks</w:t>
      </w:r>
      <w:r>
        <w:rPr>
          <w:color w:val="333333"/>
          <w:spacing w:val="3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omavahel</w:t>
      </w:r>
      <w:r>
        <w:rPr>
          <w:color w:val="333333"/>
          <w:spacing w:val="33"/>
          <w:sz w:val="16"/>
        </w:rPr>
        <w:t xml:space="preserve"> </w:t>
      </w:r>
      <w:r>
        <w:rPr>
          <w:color w:val="333333"/>
          <w:sz w:val="16"/>
        </w:rPr>
        <w:t>vahetavad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ametlikult tunnustatud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asutused;</w:t>
      </w:r>
    </w:p>
    <w:p w14:paraId="77CF0336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ind w:right="161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liitiumakusid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-patareisid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seadme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sees,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võimsus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kaal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ületa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Ülemaailmse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Postiliidu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aktides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piirmäärasid.</w:t>
      </w:r>
    </w:p>
    <w:p w14:paraId="5BBB16FE" w14:textId="77777777" w:rsidR="00B30A14" w:rsidRDefault="00B30A14">
      <w:pPr>
        <w:pStyle w:val="BodyText"/>
        <w:spacing w:before="5"/>
        <w:ind w:left="0" w:firstLine="0"/>
      </w:pPr>
    </w:p>
    <w:p w14:paraId="336DE92A" w14:textId="77777777" w:rsidR="00B30A14" w:rsidRDefault="000E2E1B">
      <w:pPr>
        <w:pStyle w:val="ListParagraph"/>
        <w:numPr>
          <w:ilvl w:val="2"/>
          <w:numId w:val="26"/>
        </w:numPr>
        <w:tabs>
          <w:tab w:val="left" w:pos="686"/>
        </w:tabs>
        <w:spacing w:line="242" w:lineRule="auto"/>
        <w:ind w:right="152"/>
        <w:jc w:val="both"/>
        <w:rPr>
          <w:color w:val="404040"/>
          <w:sz w:val="16"/>
        </w:rPr>
      </w:pPr>
      <w:r>
        <w:rPr>
          <w:color w:val="404040"/>
          <w:sz w:val="16"/>
        </w:rPr>
        <w:t>Saatja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kohustus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on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veenduda,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et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saadetise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sisuks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olevad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ained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esemed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ei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ole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sihtriigi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poolt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vastuvõtmiseks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keelatud.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Info sihtriikide lõikes vastuvõtmiseks keelatud esemete kohta on kättesaadav Posti veebilehel</w:t>
      </w:r>
      <w:r>
        <w:rPr>
          <w:color w:val="0000FF"/>
          <w:sz w:val="16"/>
        </w:rPr>
        <w:t xml:space="preserve"> </w:t>
      </w:r>
      <w:hyperlink r:id="rId14">
        <w:r w:rsidR="00B30A14">
          <w:rPr>
            <w:color w:val="0000FF"/>
            <w:sz w:val="16"/>
            <w:u w:val="single" w:color="0000FF"/>
          </w:rPr>
          <w:t>omniva.ee</w:t>
        </w:r>
      </w:hyperlink>
      <w:r>
        <w:rPr>
          <w:color w:val="0000FF"/>
          <w:sz w:val="16"/>
        </w:rPr>
        <w:t xml:space="preserve"> </w:t>
      </w:r>
      <w:r>
        <w:rPr>
          <w:color w:val="404040"/>
          <w:sz w:val="16"/>
        </w:rPr>
        <w:t>ning Posti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töötaja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võimaldab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saatja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nõudmisel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ligipääsu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keelatud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esemete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nimekirjale.</w:t>
      </w:r>
    </w:p>
    <w:p w14:paraId="1A96B066" w14:textId="77777777" w:rsidR="00B30A14" w:rsidRDefault="00B30A14">
      <w:pPr>
        <w:pStyle w:val="BodyText"/>
        <w:spacing w:before="1"/>
        <w:ind w:left="0" w:firstLine="0"/>
        <w:rPr>
          <w:sz w:val="21"/>
        </w:rPr>
      </w:pPr>
    </w:p>
    <w:p w14:paraId="21F9FF1D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404040"/>
        </w:rPr>
      </w:pPr>
      <w:r>
        <w:rPr>
          <w:color w:val="404040"/>
        </w:rPr>
        <w:t>Pakendamise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tingimused</w:t>
      </w:r>
    </w:p>
    <w:p w14:paraId="0EBCCF02" w14:textId="77777777" w:rsidR="00B30A14" w:rsidRDefault="000E2E1B">
      <w:pPr>
        <w:pStyle w:val="ListParagraph"/>
        <w:numPr>
          <w:ilvl w:val="2"/>
          <w:numId w:val="25"/>
        </w:numPr>
        <w:tabs>
          <w:tab w:val="left" w:pos="685"/>
          <w:tab w:val="left" w:pos="686"/>
        </w:tabs>
        <w:spacing w:before="123"/>
        <w:ind w:hanging="568"/>
        <w:rPr>
          <w:sz w:val="16"/>
        </w:rPr>
      </w:pPr>
      <w:r>
        <w:rPr>
          <w:color w:val="333333"/>
          <w:sz w:val="16"/>
        </w:rPr>
        <w:t>Postisaadetise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pakend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kinnitus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vastama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olemusele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tagama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säilimise.</w:t>
      </w:r>
    </w:p>
    <w:p w14:paraId="7C5E4089" w14:textId="77777777" w:rsidR="00B30A14" w:rsidRDefault="000E2E1B">
      <w:pPr>
        <w:pStyle w:val="ListParagraph"/>
        <w:numPr>
          <w:ilvl w:val="2"/>
          <w:numId w:val="25"/>
        </w:numPr>
        <w:tabs>
          <w:tab w:val="left" w:pos="685"/>
          <w:tab w:val="left" w:pos="686"/>
        </w:tabs>
        <w:spacing w:before="83"/>
        <w:ind w:hanging="568"/>
        <w:rPr>
          <w:sz w:val="16"/>
        </w:rPr>
      </w:pPr>
      <w:r>
        <w:rPr>
          <w:color w:val="333333"/>
          <w:sz w:val="16"/>
        </w:rPr>
        <w:t>Pakendamise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eritingimused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toodud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pakendamise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juhendis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(Lisa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1),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toodud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z w:val="16"/>
        </w:rPr>
        <w:t xml:space="preserve"> </w:t>
      </w:r>
      <w:hyperlink r:id="rId15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46DECC8B" w14:textId="77777777" w:rsidR="00B30A14" w:rsidRDefault="00B30A14">
      <w:pPr>
        <w:pStyle w:val="BodyText"/>
        <w:spacing w:before="8"/>
        <w:ind w:left="0" w:firstLine="0"/>
        <w:rPr>
          <w:sz w:val="12"/>
        </w:rPr>
      </w:pPr>
    </w:p>
    <w:p w14:paraId="6C59C53D" w14:textId="22B3B07B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95"/>
        <w:ind w:hanging="568"/>
        <w:rPr>
          <w:color w:val="333333"/>
        </w:rPr>
      </w:pPr>
      <w:r>
        <w:rPr>
          <w:color w:val="333333"/>
        </w:rPr>
        <w:t>Adresseerimine</w:t>
      </w:r>
      <w:ins w:id="51" w:author="Pille Tees" w:date="2025-11-21T22:29:00Z" w16du:dateUtc="2025-11-21T20:29:00Z">
        <w:r w:rsidR="001C4C30">
          <w:rPr>
            <w:color w:val="333333"/>
          </w:rPr>
          <w:t>, saadetise andmed</w:t>
        </w:r>
      </w:ins>
      <w:r>
        <w:rPr>
          <w:color w:val="333333"/>
          <w:spacing w:val="-4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erimärgistamine</w:t>
      </w:r>
    </w:p>
    <w:p w14:paraId="4AF09FB5" w14:textId="555057A4" w:rsidR="00B30A14" w:rsidRDefault="000E2E1B">
      <w:pPr>
        <w:pStyle w:val="ListParagraph"/>
        <w:numPr>
          <w:ilvl w:val="2"/>
          <w:numId w:val="24"/>
        </w:numPr>
        <w:tabs>
          <w:tab w:val="left" w:pos="686"/>
        </w:tabs>
        <w:spacing w:before="126" w:line="242" w:lineRule="auto"/>
        <w:ind w:right="151"/>
        <w:jc w:val="both"/>
        <w:rPr>
          <w:sz w:val="16"/>
        </w:rPr>
      </w:pPr>
      <w:r>
        <w:rPr>
          <w:color w:val="333333"/>
          <w:sz w:val="16"/>
        </w:rPr>
        <w:t>Kirisaadetised ja postipakid peavad kandma selgelt ja arusaadavalt kirjutatud või trükitud saaja nime ja aadressi ning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 nime ja aadressi. Juhul, kui saaja nimi ja aadress ei ole loetav, on Postil õigus jätta saadetis edastamata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kättetoimetamise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võimatuse tõttu.</w:t>
      </w:r>
      <w:ins w:id="52" w:author="Pille Tees" w:date="2025-11-21T21:10:00Z" w16du:dateUtc="2025-11-21T19:10:00Z">
        <w:r w:rsidR="001B2A4D" w:rsidRPr="001B2A4D">
          <w:t xml:space="preserve"> </w:t>
        </w:r>
      </w:ins>
      <w:bookmarkStart w:id="53" w:name="_Hlk214954554"/>
      <w:ins w:id="54" w:author="Pille Tees" w:date="2025-11-21T21:10:00Z">
        <w:r w:rsidR="001B2A4D" w:rsidRPr="001B2A4D">
          <w:rPr>
            <w:color w:val="333333"/>
            <w:sz w:val="16"/>
          </w:rPr>
          <w:t xml:space="preserve">Rahvusvaheliste saadetiste </w:t>
        </w:r>
      </w:ins>
      <w:ins w:id="55" w:author="Pille Tees" w:date="2025-11-21T21:13:00Z" w16du:dateUtc="2025-11-21T19:13:00Z">
        <w:r w:rsidR="001B2A4D">
          <w:rPr>
            <w:color w:val="333333"/>
            <w:sz w:val="16"/>
          </w:rPr>
          <w:t>puhul</w:t>
        </w:r>
      </w:ins>
      <w:ins w:id="56" w:author="Pille Tees" w:date="2025-11-21T21:10:00Z" w16du:dateUtc="2025-11-21T19:10:00Z">
        <w:r w:rsidR="001B2A4D">
          <w:rPr>
            <w:color w:val="333333"/>
            <w:sz w:val="16"/>
          </w:rPr>
          <w:t xml:space="preserve"> (</w:t>
        </w:r>
      </w:ins>
      <w:ins w:id="57" w:author="Pille Tees" w:date="2025-11-21T21:10:00Z">
        <w:r w:rsidR="001B2A4D" w:rsidRPr="001B2A4D">
          <w:rPr>
            <w:color w:val="333333"/>
            <w:sz w:val="16"/>
          </w:rPr>
          <w:t>välja arvatud standardkirjad</w:t>
        </w:r>
      </w:ins>
      <w:ins w:id="58" w:author="Pille Tees" w:date="2025-11-21T21:10:00Z" w16du:dateUtc="2025-11-21T19:10:00Z">
        <w:r w:rsidR="001B2A4D">
          <w:rPr>
            <w:color w:val="333333"/>
            <w:sz w:val="16"/>
          </w:rPr>
          <w:t>)</w:t>
        </w:r>
      </w:ins>
      <w:ins w:id="59" w:author="Pille Tees" w:date="2025-11-21T21:10:00Z">
        <w:r w:rsidR="001B2A4D" w:rsidRPr="001B2A4D">
          <w:rPr>
            <w:color w:val="333333"/>
            <w:sz w:val="16"/>
          </w:rPr>
          <w:t xml:space="preserve"> peab saatja esitama </w:t>
        </w:r>
      </w:ins>
      <w:ins w:id="60" w:author="Pille Tees" w:date="2025-11-21T21:14:00Z" w16du:dateUtc="2025-11-21T19:14:00Z">
        <w:r w:rsidR="009A6621">
          <w:rPr>
            <w:color w:val="333333"/>
            <w:sz w:val="16"/>
          </w:rPr>
          <w:t xml:space="preserve">tollivormistuseks </w:t>
        </w:r>
      </w:ins>
      <w:ins w:id="61" w:author="Pille Tees" w:date="2025-11-24T18:37:00Z">
        <w:r w:rsidR="00912985" w:rsidRPr="00463AC9">
          <w:rPr>
            <w:color w:val="333333"/>
            <w:sz w:val="16"/>
          </w:rPr>
          <w:t>või postisaadetise edastamiseks vajaliku dokumentatsiooni täitmiseks</w:t>
        </w:r>
      </w:ins>
      <w:ins w:id="62" w:author="Pille Tees" w:date="2025-11-24T18:37:00Z" w16du:dateUtc="2025-11-24T16:37:00Z">
        <w:r w:rsidR="00912985">
          <w:rPr>
            <w:color w:val="333333"/>
            <w:sz w:val="16"/>
          </w:rPr>
          <w:t xml:space="preserve"> </w:t>
        </w:r>
      </w:ins>
      <w:ins w:id="63" w:author="Pille Tees" w:date="2025-11-21T21:10:00Z">
        <w:r w:rsidR="001B2A4D" w:rsidRPr="001B2A4D">
          <w:rPr>
            <w:color w:val="333333"/>
            <w:sz w:val="16"/>
          </w:rPr>
          <w:t>nii saatja kui ka saaja telefoninumbrid ning saadetise sisukirjelduse.</w:t>
        </w:r>
      </w:ins>
    </w:p>
    <w:bookmarkEnd w:id="53"/>
    <w:p w14:paraId="0C2BC7FC" w14:textId="77777777" w:rsidR="00B30A14" w:rsidRDefault="000E2E1B">
      <w:pPr>
        <w:pStyle w:val="ListParagraph"/>
        <w:numPr>
          <w:ilvl w:val="2"/>
          <w:numId w:val="24"/>
        </w:numPr>
        <w:tabs>
          <w:tab w:val="left" w:pos="686"/>
        </w:tabs>
        <w:spacing w:before="82"/>
        <w:ind w:hanging="568"/>
        <w:jc w:val="both"/>
        <w:rPr>
          <w:sz w:val="16"/>
        </w:rPr>
      </w:pPr>
      <w:r>
        <w:rPr>
          <w:color w:val="333333"/>
          <w:sz w:val="16"/>
        </w:rPr>
        <w:t>Postisaadetistel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kasutada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liigist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viisist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lähtuvat erimärgistust.</w:t>
      </w:r>
    </w:p>
    <w:p w14:paraId="06A3D13D" w14:textId="77777777" w:rsidR="00B30A14" w:rsidRDefault="000E2E1B">
      <w:pPr>
        <w:pStyle w:val="ListParagraph"/>
        <w:numPr>
          <w:ilvl w:val="2"/>
          <w:numId w:val="24"/>
        </w:numPr>
        <w:tabs>
          <w:tab w:val="left" w:pos="686"/>
        </w:tabs>
        <w:spacing w:before="83" w:line="244" w:lineRule="auto"/>
        <w:ind w:right="156"/>
        <w:jc w:val="both"/>
        <w:rPr>
          <w:sz w:val="16"/>
        </w:rPr>
      </w:pPr>
      <w:r>
        <w:rPr>
          <w:color w:val="333333"/>
          <w:sz w:val="16"/>
        </w:rPr>
        <w:t>Adresseerimise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erimärgistust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puudutavad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nõuded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toodud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adresseerimise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erimärgistamise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juhendis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(Lisa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2),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mis on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toodud Posti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omniva.ee.</w:t>
      </w:r>
    </w:p>
    <w:p w14:paraId="559EB799" w14:textId="77777777" w:rsidR="00B30A14" w:rsidRDefault="00B30A14">
      <w:pPr>
        <w:pStyle w:val="BodyText"/>
        <w:ind w:left="0" w:firstLine="0"/>
        <w:rPr>
          <w:sz w:val="18"/>
        </w:rPr>
      </w:pPr>
    </w:p>
    <w:p w14:paraId="44F64964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6"/>
        </w:tabs>
        <w:spacing w:before="153"/>
        <w:ind w:hanging="568"/>
        <w:jc w:val="both"/>
        <w:rPr>
          <w:color w:val="FF6600"/>
        </w:rPr>
      </w:pPr>
      <w:bookmarkStart w:id="64" w:name="4._POSTITEENUSE_TASU_JA_POSTISAADETISTE_"/>
      <w:bookmarkStart w:id="65" w:name="_Toc214964398"/>
      <w:bookmarkEnd w:id="64"/>
      <w:r w:rsidRPr="00A81A0A">
        <w:rPr>
          <w:color w:val="FF6600"/>
          <w:spacing w:val="-1"/>
        </w:rPr>
        <w:t>POSTITEENUSE</w:t>
      </w:r>
      <w:r w:rsidRPr="00A81A0A">
        <w:rPr>
          <w:color w:val="FF6600"/>
          <w:spacing w:val="-4"/>
        </w:rPr>
        <w:t xml:space="preserve"> </w:t>
      </w:r>
      <w:r w:rsidRPr="00A81A0A">
        <w:rPr>
          <w:color w:val="FF6600"/>
          <w:spacing w:val="-1"/>
        </w:rPr>
        <w:t>TASU</w:t>
      </w:r>
      <w:r w:rsidRPr="00A81A0A">
        <w:rPr>
          <w:color w:val="FF6600"/>
          <w:spacing w:val="-2"/>
        </w:rPr>
        <w:t xml:space="preserve"> </w:t>
      </w:r>
      <w:r w:rsidRPr="00A81A0A">
        <w:rPr>
          <w:color w:val="FF6600"/>
          <w:spacing w:val="-1"/>
        </w:rPr>
        <w:t>JA</w:t>
      </w:r>
      <w:r w:rsidRPr="00A81A0A">
        <w:rPr>
          <w:color w:val="FF6600"/>
          <w:spacing w:val="-12"/>
        </w:rPr>
        <w:t xml:space="preserve"> </w:t>
      </w:r>
      <w:r w:rsidRPr="00A81A0A">
        <w:rPr>
          <w:color w:val="FF6600"/>
          <w:spacing w:val="-1"/>
        </w:rPr>
        <w:t>POSTISAADETISTE</w:t>
      </w:r>
      <w:r w:rsidRPr="00A81A0A">
        <w:rPr>
          <w:color w:val="FF6600"/>
          <w:spacing w:val="-3"/>
        </w:rPr>
        <w:t xml:space="preserve"> </w:t>
      </w:r>
      <w:r w:rsidRPr="00A81A0A">
        <w:rPr>
          <w:color w:val="FF6600"/>
        </w:rPr>
        <w:t>VASTUVÕTMINE</w:t>
      </w:r>
      <w:bookmarkEnd w:id="65"/>
    </w:p>
    <w:p w14:paraId="376A4EE1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17"/>
        <w:ind w:hanging="568"/>
        <w:rPr>
          <w:color w:val="333333"/>
        </w:rPr>
      </w:pPr>
      <w:r>
        <w:rPr>
          <w:color w:val="333333"/>
        </w:rPr>
        <w:t>Postiteenuse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eest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tasumise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üldtingimused</w:t>
      </w:r>
    </w:p>
    <w:p w14:paraId="0460E782" w14:textId="77777777" w:rsidR="00B30A14" w:rsidRDefault="000E2E1B">
      <w:pPr>
        <w:pStyle w:val="ListParagraph"/>
        <w:numPr>
          <w:ilvl w:val="2"/>
          <w:numId w:val="23"/>
        </w:numPr>
        <w:tabs>
          <w:tab w:val="left" w:pos="685"/>
          <w:tab w:val="left" w:pos="686"/>
        </w:tabs>
        <w:spacing w:before="126"/>
        <w:ind w:hanging="568"/>
        <w:rPr>
          <w:color w:val="333333"/>
          <w:sz w:val="16"/>
        </w:rPr>
      </w:pPr>
      <w:r>
        <w:rPr>
          <w:color w:val="333333"/>
          <w:sz w:val="16"/>
        </w:rPr>
        <w:t>Universaalse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postimaksevahend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on:</w:t>
      </w:r>
    </w:p>
    <w:p w14:paraId="149E0A92" w14:textId="77777777" w:rsidR="00B30A14" w:rsidRDefault="000E2E1B">
      <w:pPr>
        <w:pStyle w:val="ListParagraph"/>
        <w:numPr>
          <w:ilvl w:val="3"/>
          <w:numId w:val="23"/>
        </w:numPr>
        <w:tabs>
          <w:tab w:val="left" w:pos="686"/>
        </w:tabs>
        <w:spacing w:before="80"/>
        <w:rPr>
          <w:sz w:val="16"/>
        </w:rPr>
      </w:pPr>
      <w:r>
        <w:rPr>
          <w:color w:val="333333"/>
          <w:sz w:val="16"/>
        </w:rPr>
        <w:t>Eesti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Vabariigi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postmark;</w:t>
      </w:r>
    </w:p>
    <w:p w14:paraId="0E083A31" w14:textId="795EACD9" w:rsidR="00B30A14" w:rsidRDefault="000E2E1B">
      <w:pPr>
        <w:pStyle w:val="ListParagraph"/>
        <w:numPr>
          <w:ilvl w:val="3"/>
          <w:numId w:val="23"/>
        </w:numPr>
        <w:tabs>
          <w:tab w:val="left" w:pos="686"/>
        </w:tabs>
        <w:spacing w:before="1"/>
        <w:rPr>
          <w:sz w:val="16"/>
        </w:rPr>
      </w:pPr>
      <w:r>
        <w:rPr>
          <w:color w:val="333333"/>
          <w:sz w:val="16"/>
        </w:rPr>
        <w:t>Posti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trükitud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maksetähisega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pakend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(sh.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4.1.</w:t>
      </w:r>
      <w:r w:rsidR="00CE53A1">
        <w:rPr>
          <w:color w:val="333333"/>
          <w:sz w:val="16"/>
        </w:rPr>
        <w:t>3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4.2.2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viidatud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Plussmargiga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pakend).</w:t>
      </w:r>
    </w:p>
    <w:p w14:paraId="6CAD1149" w14:textId="77777777" w:rsidR="00B30A14" w:rsidRDefault="00B30A14">
      <w:pPr>
        <w:pStyle w:val="BodyText"/>
        <w:spacing w:before="5"/>
        <w:ind w:left="0" w:firstLine="0"/>
      </w:pPr>
    </w:p>
    <w:p w14:paraId="467D1328" w14:textId="37595293" w:rsidR="00B30A14" w:rsidRDefault="00CE53A1">
      <w:pPr>
        <w:pStyle w:val="ListParagraph"/>
        <w:numPr>
          <w:ilvl w:val="2"/>
          <w:numId w:val="23"/>
        </w:numPr>
        <w:tabs>
          <w:tab w:val="left" w:pos="686"/>
        </w:tabs>
        <w:spacing w:line="242" w:lineRule="auto"/>
        <w:ind w:right="151"/>
        <w:jc w:val="both"/>
        <w:rPr>
          <w:color w:val="333333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06A2313D" wp14:editId="5085C813">
                <wp:simplePos x="0" y="0"/>
                <wp:positionH relativeFrom="page">
                  <wp:posOffset>3684270</wp:posOffset>
                </wp:positionH>
                <wp:positionV relativeFrom="paragraph">
                  <wp:posOffset>221615</wp:posOffset>
                </wp:positionV>
                <wp:extent cx="27305" cy="7620"/>
                <wp:effectExtent l="0" t="0" r="0" b="0"/>
                <wp:wrapNone/>
                <wp:docPr id="7837757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76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4EF64" id="Rectangle 4" o:spid="_x0000_s1026" style="position:absolute;margin-left:290.1pt;margin-top:17.45pt;width:2.15pt;height:.6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" fillcolor="#333" stroked="f">
                <w10:wrap anchorx="page"/>
              </v:rect>
            </w:pict>
          </mc:Fallback>
        </mc:AlternateContent>
      </w:r>
      <w:r>
        <w:rPr>
          <w:color w:val="333333"/>
          <w:sz w:val="16"/>
        </w:rPr>
        <w:t>Universaalse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tasutakse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hinnakirja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alusel.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Hinnakiri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kättesaadav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postkontorites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1"/>
          <w:sz w:val="16"/>
        </w:rPr>
        <w:t xml:space="preserve"> </w:t>
      </w:r>
      <w:hyperlink r:id="rId16">
        <w:r>
          <w:rPr>
            <w:color w:val="0000FF"/>
            <w:sz w:val="16"/>
            <w:u w:val="single" w:color="0000FF"/>
          </w:rPr>
          <w:t>omniva.ee</w:t>
        </w:r>
        <w:r>
          <w:rPr>
            <w:color w:val="333333"/>
            <w:sz w:val="16"/>
          </w:rPr>
          <w:t>.</w:t>
        </w:r>
      </w:hyperlink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Tasude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muudatusest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annab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30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päeva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ette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veebilehel.</w:t>
      </w:r>
    </w:p>
    <w:p w14:paraId="1EC407B4" w14:textId="77777777" w:rsidR="00CE53A1" w:rsidRPr="00CE53A1" w:rsidRDefault="000E2E1B" w:rsidP="00CE53A1">
      <w:pPr>
        <w:pStyle w:val="ListParagraph"/>
        <w:numPr>
          <w:ilvl w:val="2"/>
          <w:numId w:val="23"/>
        </w:numPr>
        <w:tabs>
          <w:tab w:val="left" w:pos="686"/>
        </w:tabs>
        <w:spacing w:before="82" w:line="244" w:lineRule="auto"/>
        <w:ind w:right="152"/>
        <w:jc w:val="both"/>
        <w:rPr>
          <w:color w:val="404040"/>
          <w:sz w:val="16"/>
        </w:rPr>
      </w:pPr>
      <w:r>
        <w:rPr>
          <w:color w:val="333333"/>
          <w:sz w:val="16"/>
        </w:rPr>
        <w:t>Kirisaadetised tuleb anda Postile üle postimaksevahendiga varustatult, v.a punkti 4.2.2 puhul. Postmarke võib kasutada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 postipaki edastamise eest tasumise tõendamiseks.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Juhul kui saatja annab Postile üle kirisaadetisi, mis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 ole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postimaksevahendiga varustatud või on varustatud osaliselt, on Postil õigus küsida postimaksevahendi pealekandmise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 tasu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hinnakirjale.</w:t>
      </w:r>
    </w:p>
    <w:p w14:paraId="1A46E54A" w14:textId="0850CC8E" w:rsidR="00B30A14" w:rsidRPr="00CE53A1" w:rsidRDefault="000E2E1B" w:rsidP="00CE53A1">
      <w:pPr>
        <w:pStyle w:val="ListParagraph"/>
        <w:numPr>
          <w:ilvl w:val="2"/>
          <w:numId w:val="23"/>
        </w:numPr>
        <w:tabs>
          <w:tab w:val="left" w:pos="686"/>
        </w:tabs>
        <w:spacing w:before="82" w:line="244" w:lineRule="auto"/>
        <w:ind w:right="152"/>
        <w:jc w:val="both"/>
        <w:rPr>
          <w:color w:val="404040"/>
          <w:sz w:val="16"/>
        </w:rPr>
      </w:pPr>
      <w:r w:rsidRPr="00CE53A1">
        <w:rPr>
          <w:color w:val="333333"/>
          <w:spacing w:val="-1"/>
          <w:sz w:val="16"/>
        </w:rPr>
        <w:t>Rahvusvahelise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kirisaadetise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eest</w:t>
      </w:r>
      <w:r w:rsidRPr="00CE53A1">
        <w:rPr>
          <w:color w:val="333333"/>
          <w:spacing w:val="-5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saab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tasuda</w:t>
      </w:r>
      <w:r w:rsidRPr="00CE53A1">
        <w:rPr>
          <w:color w:val="333333"/>
          <w:spacing w:val="-11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kooskõlas</w:t>
      </w:r>
      <w:r w:rsidRPr="00CE53A1">
        <w:rPr>
          <w:color w:val="333333"/>
          <w:spacing w:val="-6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ülemaailmse</w:t>
      </w:r>
      <w:r w:rsidRPr="00CE53A1">
        <w:rPr>
          <w:color w:val="333333"/>
          <w:spacing w:val="-8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postikonventsiooniga</w:t>
      </w:r>
      <w:r w:rsidRPr="00CE53A1">
        <w:rPr>
          <w:color w:val="333333"/>
          <w:spacing w:val="-9"/>
          <w:sz w:val="16"/>
        </w:rPr>
        <w:t xml:space="preserve"> </w:t>
      </w:r>
      <w:r w:rsidRPr="00CE53A1">
        <w:rPr>
          <w:color w:val="333333"/>
          <w:sz w:val="16"/>
        </w:rPr>
        <w:t>Ülemaailmse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z w:val="16"/>
        </w:rPr>
        <w:t>Postiliidu</w:t>
      </w:r>
      <w:r w:rsidRPr="00CE53A1">
        <w:rPr>
          <w:color w:val="333333"/>
          <w:spacing w:val="-9"/>
          <w:sz w:val="16"/>
        </w:rPr>
        <w:t xml:space="preserve"> </w:t>
      </w:r>
      <w:r w:rsidRPr="00CE53A1">
        <w:rPr>
          <w:color w:val="333333"/>
          <w:sz w:val="16"/>
        </w:rPr>
        <w:t>poolt</w:t>
      </w:r>
      <w:r w:rsidRPr="00CE53A1">
        <w:rPr>
          <w:color w:val="333333"/>
          <w:spacing w:val="1"/>
          <w:sz w:val="16"/>
        </w:rPr>
        <w:t xml:space="preserve"> </w:t>
      </w:r>
      <w:r w:rsidRPr="00CE53A1">
        <w:rPr>
          <w:color w:val="333333"/>
          <w:sz w:val="16"/>
        </w:rPr>
        <w:t>väljaantavate rahvusvaheliste vastuskupongidega (leitav veebiaadressilt:</w:t>
      </w:r>
      <w:r w:rsidRPr="00CE53A1">
        <w:rPr>
          <w:color w:val="0000FF"/>
          <w:sz w:val="16"/>
        </w:rPr>
        <w:t xml:space="preserve"> </w:t>
      </w:r>
      <w:hyperlink r:id="rId17">
        <w:r w:rsidR="00B30A14" w:rsidRPr="00CE53A1">
          <w:rPr>
            <w:color w:val="0000FF"/>
            <w:sz w:val="16"/>
            <w:u w:val="single" w:color="0000FF"/>
          </w:rPr>
          <w:t>www.upu.int</w:t>
        </w:r>
      </w:hyperlink>
      <w:r w:rsidRPr="00CE53A1">
        <w:rPr>
          <w:color w:val="0000FF"/>
          <w:sz w:val="16"/>
        </w:rPr>
        <w:t xml:space="preserve"> </w:t>
      </w:r>
      <w:r w:rsidRPr="00CE53A1">
        <w:rPr>
          <w:color w:val="333333"/>
          <w:sz w:val="16"/>
        </w:rPr>
        <w:t>). Vastuskupongid vahetatakse</w:t>
      </w:r>
      <w:r w:rsidRPr="00CE53A1">
        <w:rPr>
          <w:color w:val="333333"/>
          <w:spacing w:val="1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Eesti</w:t>
      </w:r>
      <w:r w:rsidRPr="00CE53A1">
        <w:rPr>
          <w:color w:val="333333"/>
          <w:spacing w:val="-9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Vabariigi</w:t>
      </w:r>
      <w:r w:rsidRPr="00CE53A1">
        <w:rPr>
          <w:color w:val="333333"/>
          <w:spacing w:val="-6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postmarkide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vastu.</w:t>
      </w:r>
      <w:r w:rsidRPr="00CE53A1">
        <w:rPr>
          <w:color w:val="333333"/>
          <w:spacing w:val="-7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Rahvusvahelise</w:t>
      </w:r>
      <w:r w:rsidRPr="00CE53A1">
        <w:rPr>
          <w:color w:val="333333"/>
          <w:spacing w:val="-7"/>
          <w:sz w:val="16"/>
        </w:rPr>
        <w:t xml:space="preserve"> </w:t>
      </w:r>
      <w:r w:rsidRPr="00CE53A1">
        <w:rPr>
          <w:color w:val="333333"/>
          <w:sz w:val="16"/>
        </w:rPr>
        <w:t>vastuskupongi</w:t>
      </w:r>
      <w:r w:rsidRPr="00CE53A1">
        <w:rPr>
          <w:color w:val="333333"/>
          <w:spacing w:val="-6"/>
          <w:sz w:val="16"/>
        </w:rPr>
        <w:t xml:space="preserve"> </w:t>
      </w:r>
      <w:r w:rsidRPr="00CE53A1">
        <w:rPr>
          <w:color w:val="333333"/>
          <w:sz w:val="16"/>
        </w:rPr>
        <w:t>esiküljel</w:t>
      </w:r>
      <w:r w:rsidRPr="00CE53A1">
        <w:rPr>
          <w:color w:val="333333"/>
          <w:spacing w:val="-8"/>
          <w:sz w:val="16"/>
        </w:rPr>
        <w:t xml:space="preserve"> </w:t>
      </w:r>
      <w:r w:rsidRPr="00CE53A1">
        <w:rPr>
          <w:color w:val="333333"/>
          <w:sz w:val="16"/>
        </w:rPr>
        <w:t>peab</w:t>
      </w:r>
      <w:r w:rsidRPr="00CE53A1">
        <w:rPr>
          <w:color w:val="333333"/>
          <w:spacing w:val="-7"/>
          <w:sz w:val="16"/>
        </w:rPr>
        <w:t xml:space="preserve"> </w:t>
      </w:r>
      <w:r w:rsidRPr="00CE53A1">
        <w:rPr>
          <w:color w:val="333333"/>
          <w:sz w:val="16"/>
        </w:rPr>
        <w:t>olema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z w:val="16"/>
        </w:rPr>
        <w:t>kupongi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z w:val="16"/>
        </w:rPr>
        <w:t>müünud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z w:val="16"/>
        </w:rPr>
        <w:t>välisriigi</w:t>
      </w:r>
      <w:r w:rsidRPr="00CE53A1">
        <w:rPr>
          <w:color w:val="333333"/>
          <w:spacing w:val="-9"/>
          <w:sz w:val="16"/>
        </w:rPr>
        <w:t xml:space="preserve"> </w:t>
      </w:r>
      <w:r w:rsidRPr="00CE53A1">
        <w:rPr>
          <w:color w:val="333333"/>
          <w:sz w:val="16"/>
        </w:rPr>
        <w:t>nimetus</w:t>
      </w:r>
      <w:r w:rsidRPr="00CE53A1">
        <w:rPr>
          <w:color w:val="333333"/>
          <w:spacing w:val="1"/>
          <w:sz w:val="16"/>
        </w:rPr>
        <w:t xml:space="preserve"> </w:t>
      </w:r>
      <w:r w:rsidRPr="00CE53A1">
        <w:rPr>
          <w:color w:val="333333"/>
          <w:sz w:val="16"/>
        </w:rPr>
        <w:t>ja</w:t>
      </w:r>
      <w:r w:rsidRPr="00CE53A1">
        <w:rPr>
          <w:color w:val="333333"/>
          <w:spacing w:val="1"/>
          <w:sz w:val="16"/>
        </w:rPr>
        <w:t xml:space="preserve"> </w:t>
      </w:r>
      <w:r w:rsidRPr="00CE53A1">
        <w:rPr>
          <w:color w:val="333333"/>
          <w:sz w:val="16"/>
        </w:rPr>
        <w:t>postiteenuse</w:t>
      </w:r>
      <w:r w:rsidRPr="00CE53A1">
        <w:rPr>
          <w:color w:val="333333"/>
          <w:spacing w:val="2"/>
          <w:sz w:val="16"/>
        </w:rPr>
        <w:t xml:space="preserve"> </w:t>
      </w:r>
      <w:r w:rsidRPr="00CE53A1">
        <w:rPr>
          <w:color w:val="333333"/>
          <w:sz w:val="16"/>
        </w:rPr>
        <w:t>osutaja kalendertempli</w:t>
      </w:r>
      <w:r w:rsidRPr="00CE53A1">
        <w:rPr>
          <w:color w:val="333333"/>
          <w:spacing w:val="2"/>
          <w:sz w:val="16"/>
        </w:rPr>
        <w:t xml:space="preserve"> </w:t>
      </w:r>
      <w:r w:rsidRPr="00CE53A1">
        <w:rPr>
          <w:color w:val="333333"/>
          <w:sz w:val="16"/>
        </w:rPr>
        <w:t>jäljend.</w:t>
      </w:r>
    </w:p>
    <w:p w14:paraId="2CD6FF68" w14:textId="77777777" w:rsidR="00B30A14" w:rsidRDefault="000E2E1B">
      <w:pPr>
        <w:pStyle w:val="ListParagraph"/>
        <w:numPr>
          <w:ilvl w:val="2"/>
          <w:numId w:val="22"/>
        </w:numPr>
        <w:tabs>
          <w:tab w:val="left" w:pos="686"/>
        </w:tabs>
        <w:spacing w:before="77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Saatja poolt lihtsaadetise edastamise eest tasumata või osaliselt tasumata jäetud summa puhul lähtutakse järgnevatest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põhimõtetest:</w:t>
      </w:r>
    </w:p>
    <w:p w14:paraId="4F11031C" w14:textId="77777777" w:rsidR="00B30A14" w:rsidRDefault="000E2E1B">
      <w:pPr>
        <w:pStyle w:val="ListParagraph"/>
        <w:numPr>
          <w:ilvl w:val="3"/>
          <w:numId w:val="22"/>
        </w:numPr>
        <w:tabs>
          <w:tab w:val="left" w:pos="686"/>
        </w:tabs>
        <w:spacing w:before="78" w:line="195" w:lineRule="exact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selline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avastatakse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lähtekohas,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tagastatakse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see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täielikuks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tasumiseks;</w:t>
      </w:r>
    </w:p>
    <w:p w14:paraId="5AB12A34" w14:textId="77777777" w:rsidR="00B30A14" w:rsidRDefault="000E2E1B">
      <w:pPr>
        <w:pStyle w:val="ListParagraph"/>
        <w:numPr>
          <w:ilvl w:val="3"/>
          <w:numId w:val="22"/>
        </w:numPr>
        <w:tabs>
          <w:tab w:val="left" w:pos="686"/>
        </w:tabs>
        <w:spacing w:line="242" w:lineRule="auto"/>
        <w:ind w:right="158"/>
        <w:jc w:val="both"/>
        <w:rPr>
          <w:sz w:val="16"/>
        </w:rPr>
      </w:pPr>
      <w:r>
        <w:rPr>
          <w:color w:val="333333"/>
          <w:sz w:val="16"/>
        </w:rPr>
        <w:t>kui sellisel saadetisel puudub saatja aadress või see avastatakse sihtkohas, edastatakse saadetis saajale, kes tasub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saadetise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eest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vastavalt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hinnakirjale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rahvusvahelise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sihtriigi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osutaja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 kehtestatud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tingimustele.</w:t>
      </w:r>
    </w:p>
    <w:p w14:paraId="59ACEF58" w14:textId="77777777" w:rsidR="00B30A14" w:rsidRDefault="00B30A14">
      <w:pPr>
        <w:pStyle w:val="BodyText"/>
        <w:spacing w:before="9"/>
        <w:ind w:left="0" w:firstLine="0"/>
        <w:rPr>
          <w:sz w:val="20"/>
        </w:rPr>
      </w:pPr>
    </w:p>
    <w:p w14:paraId="5A66F6BB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Tasumine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postmarkidega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trükitud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maksetähisega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pakendid</w:t>
      </w:r>
    </w:p>
    <w:p w14:paraId="3B145620" w14:textId="77777777" w:rsidR="00B30A14" w:rsidRDefault="000E2E1B">
      <w:pPr>
        <w:pStyle w:val="BodyText"/>
        <w:tabs>
          <w:tab w:val="left" w:pos="685"/>
        </w:tabs>
        <w:spacing w:before="123" w:line="244" w:lineRule="auto"/>
        <w:ind w:right="160"/>
      </w:pPr>
      <w:r>
        <w:rPr>
          <w:color w:val="333333"/>
        </w:rPr>
        <w:t>4.2.1</w:t>
      </w:r>
      <w:r>
        <w:rPr>
          <w:color w:val="333333"/>
        </w:rPr>
        <w:tab/>
        <w:t>Riigisisese postiteenuse ja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postisaadetise Eestist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välisriiki saatmise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korral tõendab postiteenuse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eest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tasumist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Eestis</w:t>
      </w:r>
      <w:r>
        <w:rPr>
          <w:color w:val="333333"/>
          <w:spacing w:val="-41"/>
        </w:rPr>
        <w:t xml:space="preserve"> </w:t>
      </w:r>
      <w:r>
        <w:rPr>
          <w:color w:val="333333"/>
        </w:rPr>
        <w:t>väljaantud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postmark.</w:t>
      </w:r>
    </w:p>
    <w:p w14:paraId="1638DC93" w14:textId="77777777" w:rsidR="00B30A14" w:rsidRDefault="000E2E1B">
      <w:pPr>
        <w:pStyle w:val="BodyText"/>
        <w:spacing w:before="79"/>
        <w:ind w:left="118" w:firstLine="0"/>
      </w:pPr>
      <w:r>
        <w:rPr>
          <w:color w:val="333333"/>
        </w:rPr>
        <w:t>4.2.2.</w:t>
      </w:r>
      <w:r>
        <w:rPr>
          <w:color w:val="333333"/>
          <w:spacing w:val="64"/>
        </w:rPr>
        <w:t xml:space="preserve"> </w:t>
      </w:r>
      <w:r>
        <w:rPr>
          <w:color w:val="333333"/>
        </w:rPr>
        <w:t>D+1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kandekiirusega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siseriiklike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lihtsaadetiste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edastamine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toimub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oranži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värvi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ümbrikus,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millele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trükitud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plussmark.</w:t>
      </w:r>
    </w:p>
    <w:p w14:paraId="1E72A9CD" w14:textId="77777777" w:rsidR="00B30A14" w:rsidRDefault="000E2E1B">
      <w:pPr>
        <w:pStyle w:val="ListParagraph"/>
        <w:numPr>
          <w:ilvl w:val="2"/>
          <w:numId w:val="21"/>
        </w:numPr>
        <w:tabs>
          <w:tab w:val="left" w:pos="685"/>
          <w:tab w:val="left" w:pos="686"/>
        </w:tabs>
        <w:spacing w:before="83"/>
        <w:ind w:hanging="568"/>
        <w:rPr>
          <w:sz w:val="16"/>
        </w:rPr>
      </w:pPr>
      <w:r>
        <w:rPr>
          <w:color w:val="333333"/>
          <w:sz w:val="16"/>
        </w:rPr>
        <w:t>Postimaksevahend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paigutatakse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parempoolsesse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ülanurka.</w:t>
      </w:r>
    </w:p>
    <w:p w14:paraId="2FE8F25E" w14:textId="77777777" w:rsidR="00B30A14" w:rsidRDefault="000E2E1B">
      <w:pPr>
        <w:pStyle w:val="ListParagraph"/>
        <w:numPr>
          <w:ilvl w:val="2"/>
          <w:numId w:val="21"/>
        </w:numPr>
        <w:tabs>
          <w:tab w:val="left" w:pos="685"/>
          <w:tab w:val="left" w:pos="686"/>
        </w:tabs>
        <w:spacing w:before="83" w:line="244" w:lineRule="auto"/>
        <w:ind w:right="162"/>
        <w:rPr>
          <w:sz w:val="16"/>
        </w:rPr>
      </w:pPr>
      <w:r>
        <w:rPr>
          <w:color w:val="333333"/>
          <w:sz w:val="16"/>
        </w:rPr>
        <w:t>Postiteenuse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tasumist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tõendab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vaid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kasutamata,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vigastamata ning puhas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postmark.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Käibelt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kõrvaldatud,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kasutusel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olnud,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määrdunud,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vigastatud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 kustutatud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postmark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 tasumisel kehtiv.</w:t>
      </w:r>
    </w:p>
    <w:p w14:paraId="16A6D246" w14:textId="77777777" w:rsidR="00B30A14" w:rsidRDefault="000E2E1B">
      <w:pPr>
        <w:pStyle w:val="ListParagraph"/>
        <w:numPr>
          <w:ilvl w:val="2"/>
          <w:numId w:val="21"/>
        </w:numPr>
        <w:tabs>
          <w:tab w:val="left" w:pos="685"/>
          <w:tab w:val="left" w:pos="686"/>
        </w:tabs>
        <w:spacing w:before="80"/>
        <w:ind w:hanging="568"/>
        <w:rPr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keelduda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edastamisest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kui:</w:t>
      </w:r>
    </w:p>
    <w:p w14:paraId="18DD7DE8" w14:textId="77777777" w:rsidR="00B30A14" w:rsidRDefault="000E2E1B">
      <w:pPr>
        <w:pStyle w:val="ListParagraph"/>
        <w:numPr>
          <w:ilvl w:val="3"/>
          <w:numId w:val="21"/>
        </w:numPr>
        <w:tabs>
          <w:tab w:val="left" w:pos="686"/>
        </w:tabs>
        <w:spacing w:before="82" w:line="195" w:lineRule="exact"/>
        <w:rPr>
          <w:sz w:val="16"/>
        </w:rPr>
      </w:pPr>
      <w:r>
        <w:rPr>
          <w:color w:val="333333"/>
          <w:sz w:val="16"/>
        </w:rPr>
        <w:t>postmargid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kleebitud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üksteise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peale;</w:t>
      </w:r>
    </w:p>
    <w:p w14:paraId="0433E2C9" w14:textId="77777777" w:rsidR="00B30A14" w:rsidRDefault="000E2E1B">
      <w:pPr>
        <w:pStyle w:val="ListParagraph"/>
        <w:numPr>
          <w:ilvl w:val="3"/>
          <w:numId w:val="2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postmark on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kaetud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kilega;</w:t>
      </w:r>
    </w:p>
    <w:p w14:paraId="558FE0A8" w14:textId="77777777" w:rsidR="00B30A14" w:rsidRDefault="000E2E1B">
      <w:pPr>
        <w:pStyle w:val="ListParagraph"/>
        <w:numPr>
          <w:ilvl w:val="3"/>
          <w:numId w:val="2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postmargid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ulatuvad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külgede,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kattes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sellega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serva;</w:t>
      </w:r>
    </w:p>
    <w:p w14:paraId="0BAA6A3F" w14:textId="77777777" w:rsidR="00B30A14" w:rsidRDefault="000E2E1B">
      <w:pPr>
        <w:pStyle w:val="ListParagraph"/>
        <w:numPr>
          <w:ilvl w:val="3"/>
          <w:numId w:val="21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postmark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töödeldud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viisil,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takistab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kustutamist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kalendertempli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jäljendiga.</w:t>
      </w:r>
    </w:p>
    <w:p w14:paraId="23BAA4DE" w14:textId="77777777" w:rsidR="00B30A14" w:rsidRDefault="00B30A14">
      <w:pPr>
        <w:pStyle w:val="BodyText"/>
        <w:spacing w:before="3"/>
        <w:ind w:left="0" w:firstLine="0"/>
      </w:pPr>
    </w:p>
    <w:p w14:paraId="4A53920B" w14:textId="22B21BB4" w:rsidR="00B30A14" w:rsidRPr="009A6621" w:rsidRDefault="000E2E1B" w:rsidP="009A6621">
      <w:pPr>
        <w:pStyle w:val="ListParagraph"/>
        <w:numPr>
          <w:ilvl w:val="2"/>
          <w:numId w:val="54"/>
        </w:numPr>
        <w:tabs>
          <w:tab w:val="left" w:pos="685"/>
          <w:tab w:val="left" w:pos="686"/>
        </w:tabs>
        <w:rPr>
          <w:sz w:val="16"/>
        </w:rPr>
      </w:pPr>
      <w:r w:rsidRPr="009A6621">
        <w:rPr>
          <w:color w:val="333333"/>
          <w:sz w:val="16"/>
        </w:rPr>
        <w:t>Müüdud</w:t>
      </w:r>
      <w:r w:rsidRPr="009A6621">
        <w:rPr>
          <w:color w:val="333333"/>
          <w:spacing w:val="-1"/>
          <w:sz w:val="16"/>
        </w:rPr>
        <w:t xml:space="preserve"> </w:t>
      </w:r>
      <w:r w:rsidRPr="009A6621">
        <w:rPr>
          <w:color w:val="333333"/>
          <w:sz w:val="16"/>
        </w:rPr>
        <w:t>postmarke</w:t>
      </w:r>
      <w:r w:rsidRPr="009A6621">
        <w:rPr>
          <w:color w:val="333333"/>
          <w:spacing w:val="-4"/>
          <w:sz w:val="16"/>
        </w:rPr>
        <w:t xml:space="preserve"> </w:t>
      </w:r>
      <w:r w:rsidRPr="009A6621">
        <w:rPr>
          <w:color w:val="333333"/>
          <w:sz w:val="16"/>
        </w:rPr>
        <w:t>tagasi ei</w:t>
      </w:r>
      <w:r w:rsidRPr="009A6621">
        <w:rPr>
          <w:color w:val="333333"/>
          <w:spacing w:val="-3"/>
          <w:sz w:val="16"/>
        </w:rPr>
        <w:t xml:space="preserve"> </w:t>
      </w:r>
      <w:r w:rsidRPr="009A6621">
        <w:rPr>
          <w:color w:val="333333"/>
          <w:sz w:val="16"/>
        </w:rPr>
        <w:t>võeta</w:t>
      </w:r>
      <w:r w:rsidRPr="009A6621">
        <w:rPr>
          <w:color w:val="333333"/>
          <w:spacing w:val="-4"/>
          <w:sz w:val="16"/>
        </w:rPr>
        <w:t xml:space="preserve"> </w:t>
      </w:r>
      <w:r w:rsidRPr="009A6621">
        <w:rPr>
          <w:color w:val="333333"/>
          <w:sz w:val="16"/>
        </w:rPr>
        <w:t>ning</w:t>
      </w:r>
      <w:r w:rsidRPr="009A6621">
        <w:rPr>
          <w:color w:val="333333"/>
          <w:spacing w:val="-1"/>
          <w:sz w:val="16"/>
        </w:rPr>
        <w:t xml:space="preserve"> </w:t>
      </w:r>
      <w:r w:rsidRPr="009A6621">
        <w:rPr>
          <w:color w:val="333333"/>
          <w:sz w:val="16"/>
        </w:rPr>
        <w:t>ümber</w:t>
      </w:r>
      <w:r w:rsidRPr="009A6621">
        <w:rPr>
          <w:color w:val="333333"/>
          <w:spacing w:val="-1"/>
          <w:sz w:val="16"/>
        </w:rPr>
        <w:t xml:space="preserve"> </w:t>
      </w:r>
      <w:r w:rsidRPr="009A6621">
        <w:rPr>
          <w:color w:val="333333"/>
          <w:sz w:val="16"/>
        </w:rPr>
        <w:t>ei vahetata.</w:t>
      </w:r>
    </w:p>
    <w:p w14:paraId="03168F16" w14:textId="77777777" w:rsidR="00B30A14" w:rsidRDefault="000E2E1B">
      <w:pPr>
        <w:pStyle w:val="ListParagraph"/>
        <w:numPr>
          <w:ilvl w:val="2"/>
          <w:numId w:val="20"/>
        </w:numPr>
        <w:tabs>
          <w:tab w:val="left" w:pos="685"/>
          <w:tab w:val="left" w:pos="686"/>
        </w:tabs>
        <w:spacing w:before="83"/>
        <w:ind w:right="152"/>
        <w:rPr>
          <w:sz w:val="16"/>
        </w:rPr>
      </w:pPr>
      <w:r>
        <w:rPr>
          <w:color w:val="333333"/>
          <w:sz w:val="16"/>
        </w:rPr>
        <w:t>Kirisaadetiste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postipakkide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tasumiseks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kasutada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trükitud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maksetähisega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pakendeid,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 hinnas sisaldub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tasu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maksumus.</w:t>
      </w:r>
    </w:p>
    <w:p w14:paraId="137BDF5D" w14:textId="77777777" w:rsidR="00B30A14" w:rsidRDefault="00B30A14">
      <w:pPr>
        <w:pStyle w:val="BodyText"/>
        <w:spacing w:before="2"/>
        <w:ind w:left="0" w:firstLine="0"/>
        <w:rPr>
          <w:sz w:val="21"/>
        </w:rPr>
      </w:pPr>
    </w:p>
    <w:p w14:paraId="1234B840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Postisaadetise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vastuvõtmise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üldised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tingimused</w:t>
      </w:r>
    </w:p>
    <w:p w14:paraId="0B8D21FB" w14:textId="77777777" w:rsidR="00B30A14" w:rsidRDefault="000E2E1B">
      <w:pPr>
        <w:pStyle w:val="ListParagraph"/>
        <w:numPr>
          <w:ilvl w:val="2"/>
          <w:numId w:val="19"/>
        </w:numPr>
        <w:tabs>
          <w:tab w:val="left" w:pos="685"/>
          <w:tab w:val="left" w:pos="686"/>
        </w:tabs>
        <w:spacing w:before="126"/>
        <w:ind w:hanging="568"/>
        <w:rPr>
          <w:sz w:val="16"/>
        </w:rPr>
      </w:pPr>
      <w:r>
        <w:rPr>
          <w:sz w:val="16"/>
        </w:rPr>
        <w:t>Postisaadetisi</w:t>
      </w:r>
      <w:r>
        <w:rPr>
          <w:spacing w:val="-3"/>
          <w:sz w:val="16"/>
        </w:rPr>
        <w:t xml:space="preserve"> </w:t>
      </w:r>
      <w:r>
        <w:rPr>
          <w:sz w:val="16"/>
        </w:rPr>
        <w:t>võetakse</w:t>
      </w:r>
      <w:r>
        <w:rPr>
          <w:spacing w:val="-6"/>
          <w:sz w:val="16"/>
        </w:rPr>
        <w:t xml:space="preserve"> </w:t>
      </w:r>
      <w:r>
        <w:rPr>
          <w:sz w:val="16"/>
        </w:rPr>
        <w:t>vastu</w:t>
      </w:r>
      <w:r>
        <w:rPr>
          <w:spacing w:val="-3"/>
          <w:sz w:val="16"/>
        </w:rPr>
        <w:t xml:space="preserve"> </w:t>
      </w:r>
      <w:r>
        <w:rPr>
          <w:sz w:val="16"/>
        </w:rPr>
        <w:t>Posti</w:t>
      </w:r>
      <w:r>
        <w:rPr>
          <w:spacing w:val="12"/>
          <w:sz w:val="16"/>
        </w:rPr>
        <w:t xml:space="preserve"> </w:t>
      </w:r>
      <w:r>
        <w:rPr>
          <w:sz w:val="16"/>
        </w:rPr>
        <w:t>poolt</w:t>
      </w:r>
      <w:r>
        <w:rPr>
          <w:spacing w:val="-4"/>
          <w:sz w:val="16"/>
        </w:rPr>
        <w:t xml:space="preserve"> </w:t>
      </w:r>
      <w:r>
        <w:rPr>
          <w:sz w:val="16"/>
        </w:rPr>
        <w:t>määratud</w:t>
      </w:r>
      <w:r>
        <w:rPr>
          <w:spacing w:val="-4"/>
          <w:sz w:val="16"/>
        </w:rPr>
        <w:t xml:space="preserve"> </w:t>
      </w:r>
      <w:r>
        <w:rPr>
          <w:sz w:val="16"/>
        </w:rPr>
        <w:t>juurdepääsupunktides.</w:t>
      </w:r>
    </w:p>
    <w:p w14:paraId="68E69CB1" w14:textId="77777777" w:rsidR="00B30A14" w:rsidRDefault="000E2E1B" w:rsidP="00494740">
      <w:pPr>
        <w:pStyle w:val="ListParagraph"/>
        <w:numPr>
          <w:ilvl w:val="2"/>
          <w:numId w:val="19"/>
        </w:numPr>
        <w:tabs>
          <w:tab w:val="left" w:pos="685"/>
          <w:tab w:val="left" w:pos="686"/>
        </w:tabs>
        <w:spacing w:before="83"/>
        <w:ind w:hanging="568"/>
        <w:rPr>
          <w:color w:val="333333"/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keelduda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tüüptingimustes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nõuetele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mittevastavate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edastamisest.</w:t>
      </w:r>
    </w:p>
    <w:p w14:paraId="09631735" w14:textId="77777777" w:rsidR="00B30A14" w:rsidRDefault="000E2E1B">
      <w:pPr>
        <w:pStyle w:val="ListParagraph"/>
        <w:numPr>
          <w:ilvl w:val="2"/>
          <w:numId w:val="19"/>
        </w:numPr>
        <w:tabs>
          <w:tab w:val="left" w:pos="686"/>
        </w:tabs>
        <w:spacing w:before="92" w:line="242" w:lineRule="auto"/>
        <w:ind w:right="153"/>
        <w:jc w:val="both"/>
        <w:rPr>
          <w:color w:val="333333"/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keelduda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ülemaailmsele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postikonventsioonile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(leitav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veebiaadressilt:</w:t>
      </w:r>
      <w:r>
        <w:rPr>
          <w:color w:val="0000FF"/>
          <w:spacing w:val="1"/>
          <w:sz w:val="16"/>
        </w:rPr>
        <w:t xml:space="preserve"> </w:t>
      </w:r>
      <w:hyperlink r:id="rId18">
        <w:r w:rsidR="00B30A14">
          <w:rPr>
            <w:color w:val="0000FF"/>
            <w:sz w:val="16"/>
            <w:u w:val="single" w:color="0000FF"/>
          </w:rPr>
          <w:t>www.upu.int</w:t>
        </w:r>
      </w:hyperlink>
      <w:r>
        <w:rPr>
          <w:color w:val="0000FF"/>
          <w:spacing w:val="1"/>
          <w:sz w:val="16"/>
        </w:rPr>
        <w:t xml:space="preserve"> </w:t>
      </w:r>
      <w:r>
        <w:rPr>
          <w:color w:val="333333"/>
          <w:sz w:val="16"/>
        </w:rPr>
        <w:t>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rahvusvaheliste postisaadetiste vastuvõtmisest või nende edastamisest saajale, kui postisaadetisele on märgitud 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 saaja elu- või asukohaks sama välisriik ja postisaadetisi antakse üle suures koguses eesmärgiga saada kasu Eestis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kehtivatest soodsamatest tasudest (</w:t>
      </w:r>
      <w:proofErr w:type="spellStart"/>
      <w:r>
        <w:rPr>
          <w:rFonts w:ascii="Arial" w:hAnsi="Arial"/>
          <w:i/>
          <w:color w:val="333333"/>
          <w:sz w:val="16"/>
        </w:rPr>
        <w:t>re</w:t>
      </w:r>
      <w:proofErr w:type="spellEnd"/>
      <w:r>
        <w:rPr>
          <w:rFonts w:ascii="Arial" w:hAnsi="Arial"/>
          <w:i/>
          <w:color w:val="333333"/>
          <w:sz w:val="16"/>
        </w:rPr>
        <w:t>-mailing</w:t>
      </w:r>
      <w:r>
        <w:rPr>
          <w:color w:val="333333"/>
          <w:sz w:val="16"/>
        </w:rPr>
        <w:t>). Juhul, kui saatja on andnud üle eelnevalt kirjeldatud postisaadetisi,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vastutab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 võimaliku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kahju eest,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Postil tekib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sihtriigi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postiadministratsiooni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poolt esitatud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nõuete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tõttu.</w:t>
      </w:r>
    </w:p>
    <w:p w14:paraId="397E14DC" w14:textId="77777777" w:rsidR="00B30A14" w:rsidRDefault="000E2E1B">
      <w:pPr>
        <w:pStyle w:val="ListParagraph"/>
        <w:numPr>
          <w:ilvl w:val="2"/>
          <w:numId w:val="19"/>
        </w:numPr>
        <w:tabs>
          <w:tab w:val="left" w:pos="686"/>
        </w:tabs>
        <w:spacing w:before="84" w:line="242" w:lineRule="auto"/>
        <w:ind w:right="156"/>
        <w:jc w:val="both"/>
        <w:rPr>
          <w:color w:val="333333"/>
          <w:sz w:val="16"/>
        </w:rPr>
      </w:pPr>
      <w:r>
        <w:rPr>
          <w:color w:val="333333"/>
          <w:sz w:val="16"/>
        </w:rPr>
        <w:t>Postisaadetise vastuvõtmisel on postitöötajal õigus nõuda saatjalt selle avamist veendumaks, et see ei sisalda posti teel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saatmiseks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keelatud,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sh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eritingimustel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saadetavaid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ja/või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ohtlikke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aineid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esemeid.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keeldumise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avamisest,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edastamiseks vastu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 võeta.</w:t>
      </w:r>
    </w:p>
    <w:p w14:paraId="34F31623" w14:textId="77777777" w:rsidR="00B30A14" w:rsidRDefault="00B30A14">
      <w:pPr>
        <w:pStyle w:val="BodyText"/>
        <w:ind w:left="0" w:firstLine="0"/>
        <w:rPr>
          <w:sz w:val="21"/>
        </w:rPr>
      </w:pPr>
    </w:p>
    <w:p w14:paraId="6CA50ADD" w14:textId="77777777" w:rsidR="00B30A14" w:rsidRDefault="000E2E1B">
      <w:pPr>
        <w:pStyle w:val="Heading3"/>
        <w:numPr>
          <w:ilvl w:val="1"/>
          <w:numId w:val="50"/>
        </w:numPr>
        <w:tabs>
          <w:tab w:val="left" w:pos="686"/>
        </w:tabs>
        <w:ind w:hanging="568"/>
        <w:jc w:val="both"/>
        <w:rPr>
          <w:color w:val="333333"/>
        </w:rPr>
      </w:pPr>
      <w:r>
        <w:rPr>
          <w:color w:val="333333"/>
        </w:rPr>
        <w:t>Väärtsaadetise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vastuvõtmine</w:t>
      </w:r>
    </w:p>
    <w:p w14:paraId="129EAB70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126" w:line="242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Väärtsaadetis antakse Postile üle kinnises pakendis või saatja soovi korral lahtiselt koos saadetise sisukirjaga. Sisukiri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koostatakse 2 eksemplaris, kus loetletakse saadetises sisalduvad esemed ja nende rahaline väärtus. Vormistatud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sisukirja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üks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eksemplar pannakse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sisse,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teine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eksemplar jääb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saatjale.</w:t>
      </w:r>
    </w:p>
    <w:p w14:paraId="6C239192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3" w:line="244" w:lineRule="auto"/>
        <w:ind w:right="154"/>
        <w:jc w:val="both"/>
        <w:rPr>
          <w:sz w:val="16"/>
        </w:rPr>
      </w:pPr>
      <w:r>
        <w:rPr>
          <w:color w:val="333333"/>
          <w:sz w:val="16"/>
        </w:rPr>
        <w:t>Postipaki edastamisel väärtsaadetisena täidab saatja aadresskaardi. Kirisaadetise edastamisel väärtsaadetisena peab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täitma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aadresskaardi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vaid lunatasu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lisateenuse kasutamisel.</w:t>
      </w:r>
    </w:p>
    <w:p w14:paraId="2B947C7C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79"/>
        <w:ind w:right="163"/>
        <w:jc w:val="both"/>
        <w:rPr>
          <w:sz w:val="16"/>
        </w:rPr>
      </w:pPr>
      <w:r>
        <w:rPr>
          <w:color w:val="333333"/>
          <w:sz w:val="16"/>
        </w:rPr>
        <w:t>Väärtsaadetise avaldatud väärtuse suuruse määrab saatja täiseurodes postisaadetise sisu tegeliku maksumuse piires.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määrata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väärtuseks ka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osalise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maksumuse.</w:t>
      </w:r>
    </w:p>
    <w:p w14:paraId="7A7870FE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4" w:line="244" w:lineRule="auto"/>
        <w:ind w:right="154"/>
        <w:jc w:val="both"/>
        <w:rPr>
          <w:sz w:val="16"/>
        </w:rPr>
      </w:pPr>
      <w:r>
        <w:rPr>
          <w:color w:val="333333"/>
          <w:sz w:val="16"/>
        </w:rPr>
        <w:t>Dokumentide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võrdne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koostamiseks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tehtud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kulutustega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võimalikke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taastamiskulusid.</w:t>
      </w:r>
    </w:p>
    <w:p w14:paraId="7993B934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0"/>
        <w:ind w:hanging="568"/>
        <w:jc w:val="both"/>
        <w:rPr>
          <w:sz w:val="16"/>
        </w:rPr>
      </w:pPr>
      <w:r>
        <w:rPr>
          <w:color w:val="333333"/>
          <w:sz w:val="16"/>
        </w:rPr>
        <w:t>Riigisisese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väärtus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4500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eurot.</w:t>
      </w:r>
    </w:p>
    <w:p w14:paraId="333506B0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3" w:line="242" w:lineRule="auto"/>
        <w:ind w:right="152" w:hanging="579"/>
        <w:jc w:val="both"/>
        <w:rPr>
          <w:sz w:val="16"/>
        </w:rPr>
      </w:pPr>
      <w:r>
        <w:rPr>
          <w:color w:val="333333"/>
          <w:spacing w:val="-1"/>
          <w:sz w:val="16"/>
        </w:rPr>
        <w:t>Rahvusvahelise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väärtsaadetise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avaldatud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väärtus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4000</w:t>
      </w:r>
      <w:r>
        <w:rPr>
          <w:color w:val="333333"/>
          <w:spacing w:val="-6"/>
          <w:sz w:val="16"/>
        </w:rPr>
        <w:t xml:space="preserve"> </w:t>
      </w:r>
      <w:proofErr w:type="spellStart"/>
      <w:r>
        <w:rPr>
          <w:color w:val="333333"/>
          <w:sz w:val="16"/>
        </w:rPr>
        <w:t>SDRi</w:t>
      </w:r>
      <w:proofErr w:type="spellEnd"/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(Rahvusvahelise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Valuutafondi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arveldusühik).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 sihtriigis on kehtestatud väärtsaadetise avaldatud väärtusele madalam piirmäär, siis ei tohi avaldatud väärtus seda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määra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ületada.</w:t>
      </w:r>
    </w:p>
    <w:p w14:paraId="144E5F16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2" w:line="244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Avaldatud väärtuse kirjutab Post postisaadetise pakendile ja aadresskaardile täiseurodes araabia numbrites ja ladina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tähtedega. Rahvusvahelise saadetise korral näidatakse ära valuuta (EUR) ning avaldatud väärtuse summa SDR-</w:t>
      </w:r>
      <w:proofErr w:type="spellStart"/>
      <w:r>
        <w:rPr>
          <w:color w:val="333333"/>
          <w:sz w:val="16"/>
        </w:rPr>
        <w:t>ides</w:t>
      </w:r>
      <w:proofErr w:type="spellEnd"/>
      <w:r>
        <w:rPr>
          <w:color w:val="333333"/>
          <w:sz w:val="16"/>
        </w:rPr>
        <w:t>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Parandused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ja </w:t>
      </w:r>
      <w:proofErr w:type="spellStart"/>
      <w:r>
        <w:rPr>
          <w:color w:val="333333"/>
          <w:sz w:val="16"/>
        </w:rPr>
        <w:t>mahakriipsutused</w:t>
      </w:r>
      <w:proofErr w:type="spellEnd"/>
      <w:r>
        <w:rPr>
          <w:color w:val="333333"/>
          <w:sz w:val="16"/>
        </w:rPr>
        <w:t xml:space="preserve"> 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lubatud.</w:t>
      </w:r>
    </w:p>
    <w:p w14:paraId="1DA29DF8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0"/>
        <w:ind w:right="152"/>
        <w:jc w:val="both"/>
        <w:rPr>
          <w:sz w:val="16"/>
        </w:rPr>
      </w:pPr>
      <w:r>
        <w:rPr>
          <w:color w:val="333333"/>
          <w:sz w:val="16"/>
        </w:rPr>
        <w:t>Väärtsaadetisena edastatava kirisaadetise aadressküljele, parempoolsesse ülaossa, lüüakse postkontori nimetuse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kuupäevaga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kalendertempli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jäljend.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vasakule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poole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täpne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kaal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grammides.</w:t>
      </w:r>
    </w:p>
    <w:p w14:paraId="0292F7CF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4" w:line="244" w:lineRule="auto"/>
        <w:ind w:right="160"/>
        <w:jc w:val="both"/>
        <w:rPr>
          <w:sz w:val="16"/>
        </w:rPr>
      </w:pPr>
      <w:r>
        <w:rPr>
          <w:color w:val="333333"/>
          <w:sz w:val="16"/>
        </w:rPr>
        <w:t>Väärtsaadetisele 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ole lubatud trükkida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kleepida mis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tahes märgistusi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 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tehtud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märgistustele.</w:t>
      </w:r>
    </w:p>
    <w:p w14:paraId="5B3962F7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79" w:line="244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Väärtsaadetiste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postitöötaja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kinnituseks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kviitungi.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Juhul,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üleandmine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toimub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kohas,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kviitungit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tehakse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puudutav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informatsioon tasuta kättesaadavaks E-teeninduses. Väärtsaadetise vastuvõtmisel saatja elu- või asukohas, väljastab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kviitungi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teenust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osutav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postitöötaja.</w:t>
      </w:r>
    </w:p>
    <w:p w14:paraId="4396825D" w14:textId="77777777" w:rsidR="00B30A14" w:rsidRPr="00796843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78" w:line="242" w:lineRule="auto"/>
        <w:ind w:right="152"/>
        <w:jc w:val="both"/>
        <w:rPr>
          <w:sz w:val="16"/>
        </w:rPr>
      </w:pPr>
      <w:r>
        <w:rPr>
          <w:color w:val="333333"/>
          <w:spacing w:val="-1"/>
          <w:sz w:val="16"/>
        </w:rPr>
        <w:t xml:space="preserve">Väärtsaadetisi võetakse vastu rahvusvaheliseks edastamiseks nendesse riikidesse, kes on deklareerinud </w:t>
      </w:r>
      <w:r>
        <w:rPr>
          <w:color w:val="333333"/>
          <w:sz w:val="16"/>
        </w:rPr>
        <w:t>oma nõusolekut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lubada selliste saadetiste vahetust vastastikuselt. Vastavate riikide loeteluga saab tutvuda postkontorites ja veebilehel</w:t>
      </w:r>
      <w:r>
        <w:rPr>
          <w:color w:val="0000FF"/>
          <w:spacing w:val="1"/>
          <w:sz w:val="16"/>
        </w:rPr>
        <w:t xml:space="preserve"> </w:t>
      </w:r>
      <w:hyperlink r:id="rId19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5CEC4602" w14:textId="53E77D08" w:rsidR="00796843" w:rsidRDefault="00796843">
      <w:pPr>
        <w:pStyle w:val="ListParagraph"/>
        <w:numPr>
          <w:ilvl w:val="2"/>
          <w:numId w:val="18"/>
        </w:numPr>
        <w:tabs>
          <w:tab w:val="left" w:pos="686"/>
        </w:tabs>
        <w:spacing w:before="78" w:line="242" w:lineRule="auto"/>
        <w:ind w:right="152"/>
        <w:jc w:val="both"/>
        <w:rPr>
          <w:sz w:val="16"/>
        </w:rPr>
      </w:pPr>
      <w:ins w:id="66" w:author="Pille Tees" w:date="2025-11-21T21:20:00Z" w16du:dateUtc="2025-11-21T19:20:00Z">
        <w:r>
          <w:rPr>
            <w:sz w:val="16"/>
          </w:rPr>
          <w:t xml:space="preserve">Väärtsaadetisi võetakse vastu rahvusvaheliseks edastamiseks üksnes juhul, kui need sisaldavad </w:t>
        </w:r>
      </w:ins>
      <w:ins w:id="67" w:author="Pille Tees" w:date="2025-11-21T21:19:00Z" w16du:dateUtc="2025-11-21T19:19:00Z">
        <w:r w:rsidRPr="00FD4A9B">
          <w:rPr>
            <w:color w:val="404040"/>
            <w:sz w:val="16"/>
          </w:rPr>
          <w:t>üksnes rahalist väärtust mitteomavaid paberkandjaid</w:t>
        </w:r>
        <w:r>
          <w:rPr>
            <w:color w:val="404040"/>
            <w:sz w:val="16"/>
          </w:rPr>
          <w:t>, nagu isiklik</w:t>
        </w:r>
        <w:r w:rsidRPr="00FD4A9B">
          <w:rPr>
            <w:color w:val="404040"/>
            <w:sz w:val="16"/>
          </w:rPr>
          <w:t xml:space="preserve"> kirjavahetus</w:t>
        </w:r>
        <w:r>
          <w:rPr>
            <w:color w:val="404040"/>
            <w:sz w:val="16"/>
          </w:rPr>
          <w:t>, paber</w:t>
        </w:r>
        <w:r w:rsidRPr="00FD4A9B">
          <w:rPr>
            <w:color w:val="404040"/>
            <w:sz w:val="16"/>
          </w:rPr>
          <w:t>dokumendid, kirjad</w:t>
        </w:r>
        <w:r>
          <w:rPr>
            <w:color w:val="404040"/>
            <w:sz w:val="16"/>
          </w:rPr>
          <w:t xml:space="preserve"> </w:t>
        </w:r>
        <w:r w:rsidRPr="00FD4A9B">
          <w:rPr>
            <w:color w:val="404040"/>
            <w:sz w:val="16"/>
          </w:rPr>
          <w:t>postkaardid</w:t>
        </w:r>
        <w:r>
          <w:rPr>
            <w:color w:val="404040"/>
            <w:sz w:val="16"/>
          </w:rPr>
          <w:t xml:space="preserve"> jt</w:t>
        </w:r>
        <w:r w:rsidRPr="00FD4A9B">
          <w:rPr>
            <w:color w:val="404040"/>
            <w:sz w:val="16"/>
          </w:rPr>
          <w:t xml:space="preserve"> vastavalt punktile 2.2.1</w:t>
        </w:r>
      </w:ins>
      <w:ins w:id="68" w:author="Pille Tees" w:date="2025-11-21T21:21:00Z" w16du:dateUtc="2025-11-21T19:21:00Z">
        <w:r>
          <w:rPr>
            <w:color w:val="404040"/>
            <w:sz w:val="16"/>
          </w:rPr>
          <w:t>.</w:t>
        </w:r>
      </w:ins>
    </w:p>
    <w:p w14:paraId="0013F218" w14:textId="77777777" w:rsidR="00B30A14" w:rsidRDefault="00B30A14">
      <w:pPr>
        <w:pStyle w:val="BodyText"/>
        <w:spacing w:before="7"/>
        <w:ind w:left="0" w:firstLine="0"/>
        <w:rPr>
          <w:sz w:val="12"/>
        </w:rPr>
      </w:pPr>
    </w:p>
    <w:p w14:paraId="183B4110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96"/>
        <w:ind w:hanging="568"/>
        <w:rPr>
          <w:color w:val="333333"/>
        </w:rPr>
      </w:pPr>
      <w:r>
        <w:rPr>
          <w:color w:val="333333"/>
        </w:rPr>
        <w:t>Lunatasuga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postisaadetise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vastuvõtmine</w:t>
      </w:r>
    </w:p>
    <w:p w14:paraId="343BBB16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125"/>
        <w:ind w:hanging="568"/>
        <w:rPr>
          <w:sz w:val="16"/>
        </w:rPr>
      </w:pPr>
      <w:r>
        <w:rPr>
          <w:color w:val="333333"/>
          <w:sz w:val="16"/>
        </w:rPr>
        <w:t>Lunatasuga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edastatakse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riigisiseseid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väärtsaadetisi.</w:t>
      </w:r>
    </w:p>
    <w:p w14:paraId="72850BEE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83"/>
        <w:ind w:right="159"/>
        <w:rPr>
          <w:sz w:val="16"/>
        </w:rPr>
      </w:pPr>
      <w:r>
        <w:rPr>
          <w:color w:val="333333"/>
          <w:sz w:val="16"/>
        </w:rPr>
        <w:t>Lunasumma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määrab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saatja.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Tähtsaadetise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suurus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35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eurot.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maksimaalne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suurus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märgitud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väärtust 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saatekulu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kokku.</w:t>
      </w:r>
    </w:p>
    <w:p w14:paraId="7527A863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84"/>
        <w:ind w:hanging="568"/>
        <w:rPr>
          <w:sz w:val="16"/>
        </w:rPr>
      </w:pPr>
      <w:r>
        <w:rPr>
          <w:color w:val="333333"/>
          <w:sz w:val="16"/>
        </w:rPr>
        <w:t>Lunasumma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pakendile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aadresskaardile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numbrite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sõnadega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näidates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ära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valuuta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(EUR).</w:t>
      </w:r>
    </w:p>
    <w:p w14:paraId="0D73D2C8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83" w:line="244" w:lineRule="auto"/>
        <w:ind w:right="157"/>
        <w:rPr>
          <w:sz w:val="16"/>
        </w:rPr>
      </w:pPr>
      <w:r>
        <w:rPr>
          <w:color w:val="333333"/>
          <w:sz w:val="16"/>
        </w:rPr>
        <w:t>Lunasumma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saajaks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olla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lunatasuga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tema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määratud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juriidiline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füüsiline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isik.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kantakse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aadresskaardile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märgitud arveldusarvele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pangas,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mis asub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Eesti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Vabariigis.</w:t>
      </w:r>
    </w:p>
    <w:p w14:paraId="2F69FD07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80"/>
        <w:ind w:right="158"/>
        <w:rPr>
          <w:sz w:val="16"/>
        </w:rPr>
      </w:pPr>
      <w:r>
        <w:rPr>
          <w:color w:val="333333"/>
          <w:sz w:val="16"/>
        </w:rPr>
        <w:t>Saatja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tasub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lunatasuga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lisateenuse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tasu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üle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andmisel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temaga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sõlmitud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lepingule.</w:t>
      </w:r>
    </w:p>
    <w:p w14:paraId="101CBC21" w14:textId="77777777" w:rsidR="00B30A14" w:rsidRDefault="00B30A14">
      <w:pPr>
        <w:pStyle w:val="BodyText"/>
        <w:spacing w:before="2"/>
        <w:ind w:left="0" w:firstLine="0"/>
        <w:rPr>
          <w:sz w:val="21"/>
        </w:rPr>
      </w:pPr>
    </w:p>
    <w:p w14:paraId="3969F583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Rahvusvaheliste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postisaadetiste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vastuvõtmine</w:t>
      </w:r>
    </w:p>
    <w:p w14:paraId="30FC6CEC" w14:textId="77777777" w:rsidR="00B30A14" w:rsidRPr="0014166C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126"/>
        <w:ind w:right="160"/>
        <w:jc w:val="both"/>
        <w:rPr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esitada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postisaadetisi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tollikontrolliks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võtta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saadetiste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tollile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ja/või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tollivormistuse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kasutajalt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teenustasu.</w:t>
      </w:r>
    </w:p>
    <w:p w14:paraId="2880C5E4" w14:textId="1D3F0145" w:rsidR="0014166C" w:rsidRPr="00875882" w:rsidRDefault="0014166C" w:rsidP="00875882">
      <w:pPr>
        <w:pStyle w:val="ListParagraph"/>
        <w:numPr>
          <w:ilvl w:val="2"/>
          <w:numId w:val="16"/>
        </w:numPr>
        <w:tabs>
          <w:tab w:val="left" w:pos="686"/>
        </w:tabs>
        <w:ind w:right="160"/>
        <w:jc w:val="both"/>
        <w:rPr>
          <w:sz w:val="16"/>
        </w:rPr>
      </w:pPr>
      <w:ins w:id="69" w:author="Pille Tees" w:date="2025-11-21T21:25:00Z" w16du:dateUtc="2025-11-21T19:25:00Z">
        <w:r w:rsidRPr="0014166C">
          <w:rPr>
            <w:sz w:val="16"/>
          </w:rPr>
          <w:t>Postil on õigus nõuda ja koguda kõik</w:t>
        </w:r>
      </w:ins>
      <w:ins w:id="70" w:author="Pille Tees" w:date="2025-11-21T21:27:00Z" w16du:dateUtc="2025-11-21T19:27:00Z">
        <w:r>
          <w:rPr>
            <w:sz w:val="16"/>
          </w:rPr>
          <w:t xml:space="preserve"> sihtriigi õigus</w:t>
        </w:r>
      </w:ins>
      <w:ins w:id="71" w:author="Pille Tees" w:date="2025-11-21T21:28:00Z" w16du:dateUtc="2025-11-21T19:28:00Z">
        <w:r>
          <w:rPr>
            <w:sz w:val="16"/>
          </w:rPr>
          <w:t xml:space="preserve">aktide kohaselt </w:t>
        </w:r>
      </w:ins>
      <w:ins w:id="72" w:author="Pille Tees" w:date="2025-11-21T21:29:00Z" w16du:dateUtc="2025-11-21T19:29:00Z">
        <w:r w:rsidR="00875882">
          <w:rPr>
            <w:sz w:val="16"/>
          </w:rPr>
          <w:t xml:space="preserve">saadetise kättetoimetamiseks </w:t>
        </w:r>
      </w:ins>
      <w:ins w:id="73" w:author="Pille Tees" w:date="2025-11-21T21:28:00Z" w16du:dateUtc="2025-11-21T19:28:00Z">
        <w:r>
          <w:rPr>
            <w:sz w:val="16"/>
          </w:rPr>
          <w:t>nõutavad</w:t>
        </w:r>
      </w:ins>
      <w:ins w:id="74" w:author="Pille Tees" w:date="2025-11-21T21:25:00Z" w16du:dateUtc="2025-11-21T19:25:00Z">
        <w:r w:rsidRPr="0014166C">
          <w:rPr>
            <w:sz w:val="16"/>
          </w:rPr>
          <w:t xml:space="preserve"> tollimaks</w:t>
        </w:r>
      </w:ins>
      <w:ins w:id="75" w:author="Pille Tees" w:date="2025-11-21T21:28:00Z" w16du:dateUtc="2025-11-21T19:28:00Z">
        <w:r>
          <w:rPr>
            <w:sz w:val="16"/>
          </w:rPr>
          <w:t>ud</w:t>
        </w:r>
      </w:ins>
      <w:ins w:id="76" w:author="Pille Tees" w:date="2025-11-21T21:25:00Z" w16du:dateUtc="2025-11-21T19:25:00Z">
        <w:r w:rsidRPr="0014166C">
          <w:rPr>
            <w:sz w:val="16"/>
          </w:rPr>
          <w:t xml:space="preserve"> ja </w:t>
        </w:r>
      </w:ins>
      <w:ins w:id="77" w:author="Pille Tees" w:date="2025-11-21T21:28:00Z" w16du:dateUtc="2025-11-21T19:28:00Z">
        <w:r>
          <w:rPr>
            <w:sz w:val="16"/>
          </w:rPr>
          <w:t>tolli</w:t>
        </w:r>
        <w:r w:rsidR="00875882">
          <w:rPr>
            <w:sz w:val="16"/>
          </w:rPr>
          <w:t>vormistusega</w:t>
        </w:r>
        <w:r>
          <w:rPr>
            <w:sz w:val="16"/>
          </w:rPr>
          <w:t xml:space="preserve"> seotud tasud</w:t>
        </w:r>
      </w:ins>
      <w:ins w:id="78" w:author="Pille Tees" w:date="2025-11-21T21:25:00Z" w16du:dateUtc="2025-11-21T19:25:00Z">
        <w:r w:rsidRPr="0014166C">
          <w:rPr>
            <w:sz w:val="16"/>
          </w:rPr>
          <w:t>.</w:t>
        </w:r>
      </w:ins>
      <w:r w:rsidR="00875882">
        <w:rPr>
          <w:sz w:val="16"/>
        </w:rPr>
        <w:t xml:space="preserve"> </w:t>
      </w:r>
      <w:ins w:id="79" w:author="Pille Tees" w:date="2025-11-21T21:25:00Z" w16du:dateUtc="2025-11-21T19:25:00Z">
        <w:r w:rsidRPr="00875882">
          <w:rPr>
            <w:sz w:val="16"/>
          </w:rPr>
          <w:t>Juhul</w:t>
        </w:r>
      </w:ins>
      <w:ins w:id="80" w:author="Pille Tees" w:date="2025-11-21T21:32:00Z" w16du:dateUtc="2025-11-21T19:32:00Z">
        <w:r w:rsidR="00875882" w:rsidRPr="00875882">
          <w:rPr>
            <w:sz w:val="16"/>
          </w:rPr>
          <w:t xml:space="preserve"> </w:t>
        </w:r>
      </w:ins>
      <w:ins w:id="81" w:author="Pille Tees" w:date="2025-11-21T21:33:00Z" w16du:dateUtc="2025-11-21T19:33:00Z">
        <w:r w:rsidR="00875882">
          <w:rPr>
            <w:sz w:val="16"/>
          </w:rPr>
          <w:t xml:space="preserve">kui </w:t>
        </w:r>
      </w:ins>
      <w:ins w:id="82" w:author="Pille Tees" w:date="2025-11-21T21:25:00Z" w16du:dateUtc="2025-11-21T19:25:00Z">
        <w:r w:rsidRPr="00875882">
          <w:rPr>
            <w:sz w:val="16"/>
          </w:rPr>
          <w:t xml:space="preserve">saadetist ei ole võimalik kätte toimetada või see tagastatakse saatjale, toimub </w:t>
        </w:r>
      </w:ins>
      <w:ins w:id="83" w:author="Pille Tees" w:date="2025-11-21T21:33:00Z" w16du:dateUtc="2025-11-21T19:33:00Z">
        <w:r w:rsidR="00875882">
          <w:rPr>
            <w:sz w:val="16"/>
          </w:rPr>
          <w:t>tolli</w:t>
        </w:r>
      </w:ins>
      <w:ins w:id="84" w:author="Pille Tees" w:date="2025-11-21T21:32:00Z" w16du:dateUtc="2025-11-21T19:32:00Z">
        <w:r w:rsidR="00875882" w:rsidRPr="00875882">
          <w:rPr>
            <w:sz w:val="16"/>
          </w:rPr>
          <w:t xml:space="preserve">maksude ja </w:t>
        </w:r>
      </w:ins>
      <w:ins w:id="85" w:author="Pille Tees" w:date="2025-11-21T21:33:00Z" w16du:dateUtc="2025-11-21T19:33:00Z">
        <w:r w:rsidR="00875882">
          <w:rPr>
            <w:sz w:val="16"/>
          </w:rPr>
          <w:t xml:space="preserve">tollivormistusega seotud </w:t>
        </w:r>
      </w:ins>
      <w:ins w:id="86" w:author="Pille Tees" w:date="2025-11-21T21:32:00Z" w16du:dateUtc="2025-11-21T19:32:00Z">
        <w:r w:rsidR="00875882" w:rsidRPr="00875882">
          <w:rPr>
            <w:sz w:val="16"/>
          </w:rPr>
          <w:t>tasude</w:t>
        </w:r>
      </w:ins>
      <w:ins w:id="87" w:author="Pille Tees" w:date="2025-11-21T21:25:00Z" w16du:dateUtc="2025-11-21T19:25:00Z">
        <w:r w:rsidRPr="00875882">
          <w:rPr>
            <w:sz w:val="16"/>
          </w:rPr>
          <w:t xml:space="preserve"> tagastamine vastavalt asjaomase riigi tollieeskirjadele. Post ei vastuta selliste tagasimaksete menetlemise eest, kuid võib vajadusel abistada klienti taotluse esitamisel vastavale tolliasutusele.</w:t>
        </w:r>
      </w:ins>
    </w:p>
    <w:p w14:paraId="5EEB5467" w14:textId="77777777" w:rsidR="00B30A14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85" w:line="244" w:lineRule="auto"/>
        <w:ind w:right="151"/>
        <w:jc w:val="both"/>
        <w:rPr>
          <w:sz w:val="16"/>
        </w:rPr>
      </w:pPr>
      <w:r>
        <w:rPr>
          <w:color w:val="333333"/>
          <w:sz w:val="16"/>
        </w:rPr>
        <w:t>Rahvusvaheliste postipakkide ja pakendatud kirisaadetiste vastuvõtmisel riikidesse, mis asuvad väljaspool Euroopa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majanduspiirkonda koostatakse saatja poolt tollideklaratsioon sihtriigis tolliformaalsuste teostamiseks. Tollideklaratsioon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pacing w:val="-1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vajalik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kõikide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saadetiste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puhul,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sisaldavad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eset.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Esemete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täpne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loetelu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inglise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keeles</w:t>
      </w:r>
      <w:r w:rsidRPr="0007113A">
        <w:rPr>
          <w:color w:val="333333"/>
          <w:sz w:val="16"/>
        </w:rPr>
        <w:t>.</w:t>
      </w:r>
      <w:r w:rsidRPr="0007113A">
        <w:rPr>
          <w:color w:val="333333"/>
          <w:spacing w:val="-6"/>
          <w:sz w:val="16"/>
        </w:rPr>
        <w:t xml:space="preserve"> </w:t>
      </w:r>
      <w:r w:rsidRPr="0007113A">
        <w:rPr>
          <w:sz w:val="16"/>
          <w:szCs w:val="20"/>
        </w:rPr>
        <w:t>T</w:t>
      </w:r>
      <w:r>
        <w:rPr>
          <w:color w:val="333333"/>
          <w:sz w:val="16"/>
        </w:rPr>
        <w:t>ollivormistuse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lastRenderedPageBreak/>
        <w:t>nõuetega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tutvuda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postkontorites 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omniva.ee.</w:t>
      </w:r>
    </w:p>
    <w:p w14:paraId="0511D5E1" w14:textId="77777777" w:rsidR="00B30A14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78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Väljaspool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Euroopa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Liidu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majandusterritooriumi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asuvasse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riiki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adresseeritud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rahvusvaheline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tolliväärtus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ületab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tolliseadusega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piirmäära,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kirjalikult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deklareerida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(ekspordi)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tollideklaratsioonil.</w:t>
      </w:r>
    </w:p>
    <w:p w14:paraId="1846BFC7" w14:textId="77777777" w:rsidR="00B30A14" w:rsidRPr="00275601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82" w:line="244" w:lineRule="auto"/>
        <w:ind w:right="154"/>
        <w:jc w:val="both"/>
        <w:rPr>
          <w:sz w:val="16"/>
        </w:rPr>
      </w:pPr>
      <w:r>
        <w:rPr>
          <w:color w:val="333333"/>
          <w:sz w:val="16"/>
        </w:rPr>
        <w:t>Euroopa Liidu välistesse riikidesse lähetatud esemelise sisuga saadetised, millel puudub tollideklaratsioon CN22/CN23,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tagastatakse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saatjale,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kontakt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puudub,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peatatakse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eksport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sihtriiki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saadetist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hoiustatakse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hoiulaos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kuud.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kuu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saatja saadetist tagasi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taotlenud, suunatakse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 hävitamisele.</w:t>
      </w:r>
    </w:p>
    <w:p w14:paraId="4B254933" w14:textId="05CD7398" w:rsidR="00275601" w:rsidRDefault="00275601">
      <w:pPr>
        <w:pStyle w:val="ListParagraph"/>
        <w:numPr>
          <w:ilvl w:val="2"/>
          <w:numId w:val="16"/>
        </w:numPr>
        <w:tabs>
          <w:tab w:val="left" w:pos="686"/>
        </w:tabs>
        <w:spacing w:before="82" w:line="244" w:lineRule="auto"/>
        <w:ind w:right="154"/>
        <w:jc w:val="both"/>
        <w:rPr>
          <w:sz w:val="16"/>
        </w:rPr>
      </w:pPr>
      <w:ins w:id="88" w:author="Pille Tees" w:date="2025-11-21T21:37:00Z">
        <w:r w:rsidRPr="00275601">
          <w:rPr>
            <w:sz w:val="16"/>
          </w:rPr>
          <w:t xml:space="preserve">Saatja vastutab </w:t>
        </w:r>
      </w:ins>
      <w:ins w:id="89" w:author="Pille Tees" w:date="2025-11-21T21:38:00Z" w16du:dateUtc="2025-11-21T19:38:00Z">
        <w:r>
          <w:rPr>
            <w:sz w:val="16"/>
          </w:rPr>
          <w:t>täielikult</w:t>
        </w:r>
      </w:ins>
      <w:ins w:id="90" w:author="Pille Tees" w:date="2025-11-21T21:37:00Z">
        <w:r w:rsidRPr="00275601">
          <w:rPr>
            <w:sz w:val="16"/>
          </w:rPr>
          <w:t xml:space="preserve"> selle eest, et kõik tollivormistuse ja </w:t>
        </w:r>
      </w:ins>
      <w:ins w:id="91" w:author="Pille Tees" w:date="2025-11-21T21:38:00Z" w16du:dateUtc="2025-11-21T19:38:00Z">
        <w:r>
          <w:rPr>
            <w:sz w:val="16"/>
          </w:rPr>
          <w:t xml:space="preserve">saadetise </w:t>
        </w:r>
      </w:ins>
      <w:ins w:id="92" w:author="Pille Tees" w:date="2025-11-21T21:37:00Z">
        <w:r w:rsidRPr="00275601">
          <w:rPr>
            <w:sz w:val="16"/>
          </w:rPr>
          <w:t xml:space="preserve">kättetoimetamise eesmärgil esitatud andmed </w:t>
        </w:r>
      </w:ins>
      <w:ins w:id="93" w:author="Pille Tees" w:date="2025-11-21T21:38:00Z" w16du:dateUtc="2025-11-21T19:38:00Z">
        <w:r>
          <w:rPr>
            <w:sz w:val="16"/>
          </w:rPr>
          <w:t>o</w:t>
        </w:r>
      </w:ins>
      <w:ins w:id="94" w:author="Pille Tees" w:date="2025-11-21T21:39:00Z" w16du:dateUtc="2025-11-21T19:39:00Z">
        <w:r>
          <w:rPr>
            <w:sz w:val="16"/>
          </w:rPr>
          <w:t>n</w:t>
        </w:r>
      </w:ins>
      <w:ins w:id="95" w:author="Pille Tees" w:date="2025-11-21T21:37:00Z">
        <w:r w:rsidRPr="00275601">
          <w:rPr>
            <w:sz w:val="16"/>
          </w:rPr>
          <w:t xml:space="preserve"> õiged ja </w:t>
        </w:r>
      </w:ins>
      <w:ins w:id="96" w:author="Pille Tees" w:date="2025-11-21T21:40:00Z" w16du:dateUtc="2025-11-21T19:40:00Z">
        <w:r w:rsidR="0001150A">
          <w:rPr>
            <w:sz w:val="16"/>
          </w:rPr>
          <w:t>täpsed</w:t>
        </w:r>
      </w:ins>
      <w:ins w:id="97" w:author="Pille Tees" w:date="2025-11-21T21:37:00Z">
        <w:r w:rsidRPr="00275601">
          <w:rPr>
            <w:sz w:val="16"/>
          </w:rPr>
          <w:t xml:space="preserve">. </w:t>
        </w:r>
      </w:ins>
      <w:ins w:id="98" w:author="Pille Tees" w:date="2025-11-21T21:41:00Z" w16du:dateUtc="2025-11-21T19:41:00Z">
        <w:r w:rsidR="0001150A">
          <w:rPr>
            <w:sz w:val="16"/>
          </w:rPr>
          <w:t>Saatja kannab k</w:t>
        </w:r>
      </w:ins>
      <w:ins w:id="99" w:author="Pille Tees" w:date="2025-11-21T21:37:00Z">
        <w:r w:rsidRPr="00275601">
          <w:rPr>
            <w:sz w:val="16"/>
          </w:rPr>
          <w:t xml:space="preserve">õik </w:t>
        </w:r>
      </w:ins>
      <w:ins w:id="100" w:author="Pille Tees" w:date="2025-11-21T21:40:00Z" w16du:dateUtc="2025-11-21T19:40:00Z">
        <w:r w:rsidR="0001150A">
          <w:rPr>
            <w:sz w:val="16"/>
          </w:rPr>
          <w:t>lisakulud ja teenustasud, mis</w:t>
        </w:r>
      </w:ins>
      <w:ins w:id="101" w:author="Pille Tees" w:date="2025-11-21T21:41:00Z" w16du:dateUtc="2025-11-21T19:41:00Z">
        <w:r w:rsidR="0001150A">
          <w:rPr>
            <w:sz w:val="16"/>
          </w:rPr>
          <w:t xml:space="preserve"> tulenevad </w:t>
        </w:r>
      </w:ins>
      <w:ins w:id="102" w:author="Pille Tees" w:date="2025-11-21T21:37:00Z">
        <w:r w:rsidRPr="00275601">
          <w:rPr>
            <w:sz w:val="16"/>
          </w:rPr>
          <w:t xml:space="preserve">ebaõigetest, puudulikest või eksitavatest andmetest. Postil on õigus nõuda saatjalt </w:t>
        </w:r>
      </w:ins>
      <w:ins w:id="103" w:author="Pille Tees" w:date="2025-11-21T21:41:00Z" w16du:dateUtc="2025-11-21T19:41:00Z">
        <w:r w:rsidR="0001150A">
          <w:rPr>
            <w:sz w:val="16"/>
          </w:rPr>
          <w:t>välja</w:t>
        </w:r>
      </w:ins>
      <w:ins w:id="104" w:author="Pille Tees" w:date="2025-11-21T21:37:00Z">
        <w:r w:rsidRPr="00275601">
          <w:rPr>
            <w:sz w:val="16"/>
          </w:rPr>
          <w:t xml:space="preserve"> kõik </w:t>
        </w:r>
      </w:ins>
      <w:ins w:id="105" w:author="Pille Tees" w:date="2025-11-21T21:41:00Z" w16du:dateUtc="2025-11-21T19:41:00Z">
        <w:r w:rsidR="0001150A">
          <w:rPr>
            <w:sz w:val="16"/>
          </w:rPr>
          <w:t>sellega seot</w:t>
        </w:r>
      </w:ins>
      <w:ins w:id="106" w:author="Pille Tees" w:date="2025-11-21T21:42:00Z" w16du:dateUtc="2025-11-21T19:42:00Z">
        <w:r w:rsidR="0001150A">
          <w:rPr>
            <w:sz w:val="16"/>
          </w:rPr>
          <w:t>ud</w:t>
        </w:r>
      </w:ins>
      <w:ins w:id="107" w:author="Pille Tees" w:date="2025-11-21T21:37:00Z">
        <w:r w:rsidRPr="00275601">
          <w:rPr>
            <w:sz w:val="16"/>
          </w:rPr>
          <w:t xml:space="preserve"> teenustasud. Saatja on kohustatud Posti nõudmisel viivitamata esitama parandatud või puuduolevad andmed, et tagada tolli- ja julgeolekunõuete täitmine.</w:t>
        </w:r>
      </w:ins>
    </w:p>
    <w:p w14:paraId="6D38011E" w14:textId="77777777" w:rsidR="00B30A14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80"/>
        <w:ind w:right="162"/>
        <w:jc w:val="both"/>
        <w:rPr>
          <w:sz w:val="16"/>
        </w:rPr>
      </w:pPr>
      <w:r>
        <w:rPr>
          <w:color w:val="333333"/>
          <w:sz w:val="16"/>
        </w:rPr>
        <w:t>Rahvusvahelised postisaadetised võidakse avada sisu kontrollimiseks sorteerimiskeskuses tollitöötaja nõudmisel. Tolli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tolliläbivaatusele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kuuluvate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saadetiste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kontrollimisel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võetud otsuste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eest 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vastuta.</w:t>
      </w:r>
    </w:p>
    <w:p w14:paraId="188FD536" w14:textId="77777777" w:rsidR="00B30A14" w:rsidRDefault="00B30A14">
      <w:pPr>
        <w:pStyle w:val="BodyText"/>
        <w:ind w:left="0" w:firstLine="0"/>
        <w:rPr>
          <w:sz w:val="18"/>
        </w:rPr>
      </w:pPr>
    </w:p>
    <w:p w14:paraId="60F32F17" w14:textId="77777777" w:rsidR="00B30A14" w:rsidRDefault="00B30A14">
      <w:pPr>
        <w:pStyle w:val="BodyText"/>
        <w:spacing w:before="5"/>
        <w:ind w:left="0" w:firstLine="0"/>
        <w:rPr>
          <w:sz w:val="24"/>
        </w:rPr>
      </w:pPr>
    </w:p>
    <w:p w14:paraId="6C626137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0"/>
        <w:ind w:hanging="568"/>
        <w:rPr>
          <w:color w:val="FF6600"/>
        </w:rPr>
      </w:pPr>
      <w:bookmarkStart w:id="108" w:name="_Toc214964399"/>
      <w:r w:rsidRPr="00A81A0A">
        <w:rPr>
          <w:color w:val="FF6600"/>
          <w:spacing w:val="-1"/>
        </w:rPr>
        <w:t>POSTISAADETISE</w:t>
      </w:r>
      <w:r w:rsidRPr="00A81A0A">
        <w:rPr>
          <w:color w:val="FF6600"/>
          <w:spacing w:val="1"/>
        </w:rPr>
        <w:t xml:space="preserve"> </w:t>
      </w:r>
      <w:r w:rsidRPr="00A81A0A">
        <w:rPr>
          <w:color w:val="FF6600"/>
          <w:spacing w:val="-1"/>
        </w:rPr>
        <w:t>KÄTTETOIMETAMINE</w:t>
      </w:r>
      <w:bookmarkEnd w:id="108"/>
    </w:p>
    <w:p w14:paraId="15386F59" w14:textId="77777777" w:rsidR="00B30A14" w:rsidRDefault="00B30A14">
      <w:pPr>
        <w:pStyle w:val="BodyText"/>
        <w:spacing w:before="9"/>
        <w:ind w:left="0" w:firstLine="0"/>
        <w:rPr>
          <w:rFonts w:ascii="Arial"/>
          <w:b/>
          <w:sz w:val="20"/>
        </w:rPr>
      </w:pPr>
    </w:p>
    <w:p w14:paraId="31146041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Kättetoimetamise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tingimused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ja kord</w:t>
      </w:r>
    </w:p>
    <w:p w14:paraId="016E4560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92"/>
        <w:ind w:hanging="568"/>
        <w:jc w:val="both"/>
        <w:rPr>
          <w:sz w:val="16"/>
        </w:rPr>
      </w:pPr>
      <w:r>
        <w:rPr>
          <w:color w:val="333333"/>
          <w:sz w:val="16"/>
        </w:rPr>
        <w:t>Postisaadetised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toimetatakse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kätte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juurdepääsupunkti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kaudu.</w:t>
      </w:r>
    </w:p>
    <w:p w14:paraId="7E682D0B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124"/>
        <w:ind w:hanging="568"/>
        <w:jc w:val="both"/>
        <w:rPr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väärtsaadetiste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väljastamisel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lähtub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osutaja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postiseaduse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vastavast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regulatsioonist.</w:t>
      </w:r>
    </w:p>
    <w:p w14:paraId="7D94EF89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83" w:line="244" w:lineRule="auto"/>
        <w:ind w:right="158"/>
        <w:jc w:val="both"/>
        <w:rPr>
          <w:sz w:val="16"/>
        </w:rPr>
      </w:pPr>
      <w:r>
        <w:rPr>
          <w:color w:val="333333"/>
          <w:spacing w:val="-1"/>
          <w:sz w:val="16"/>
        </w:rPr>
        <w:t>Lunatasuga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postisaadetised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väljastatakse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saajale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pärast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nõutud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lunasumma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tasumist.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Sisukirjaga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väärtsaadetis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avatakse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väljastamisel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kontrollimiseks ainult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soovil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juuresolekul.</w:t>
      </w:r>
    </w:p>
    <w:p w14:paraId="55B65FC4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79" w:line="242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Vigastatud pakendiga tähtsaadetis ning kaaluvahega või vigastatud pakendiga väärtsaadetis avatakse saaja nõudmisel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 kättetoimetamisel. Avamine ja võimalik saadetise sisu puudujääk ning kahjustused fikseeritakse aktiga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 koos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akti ärakirjaga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väljastatakse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allkirja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vastu.</w:t>
      </w:r>
    </w:p>
    <w:p w14:paraId="5084CBED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83" w:line="244" w:lineRule="auto"/>
        <w:ind w:right="151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väärtsaadetis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avatakse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väljastamisel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kontrolliks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nõudmisel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kontrollimisel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puudujääki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kahjustusi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ei tuvastata,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koostatakse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avamise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akt.</w:t>
      </w:r>
    </w:p>
    <w:p w14:paraId="11902841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79" w:line="242" w:lineRule="auto"/>
        <w:ind w:right="158"/>
        <w:jc w:val="both"/>
        <w:rPr>
          <w:sz w:val="16"/>
        </w:rPr>
      </w:pPr>
      <w:r>
        <w:rPr>
          <w:color w:val="333333"/>
          <w:sz w:val="16"/>
        </w:rPr>
        <w:t>Saaja võib keelduda täht- või väärtsaadetise väljastamisel kahjustatud või kaaluvahega postisaadetise avamisest 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kontrolliks, tehes vastava märkuse postisaadetise väljastamise teatele, mille kinnitab oma allkirjaga. Sellisel juhul 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materiaalset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vastutust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ei kanna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 hüvitist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maksa.</w:t>
      </w:r>
    </w:p>
    <w:p w14:paraId="62650154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83" w:line="242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Juhul kui saadetise saaja ei tuvasta saadetise väljastamisel puudujääke saadetise seisukorras väljastamise hetkel, siis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peale saadetise väljastamist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tekkinud hilisemaid pretensioone Post ei rahulda. Juhul, kui rikutud saadetis väljastatakse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pakiautomaadist,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siis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viivitamatult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pöörduma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lähimasse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postkontorisse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 tegema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pöördumise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teel.</w:t>
      </w:r>
    </w:p>
    <w:p w14:paraId="57F0EACD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82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Tollikontrollialune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kliendi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volituse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alusel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Maksu-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Tolliametile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impordi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tollideklaratsiooni, väljastatakse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pärast impordimaksude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teenustasu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tasumist.</w:t>
      </w:r>
    </w:p>
    <w:p w14:paraId="506C9AE8" w14:textId="21A757CA" w:rsidR="00B30A14" w:rsidRDefault="000E2E1B" w:rsidP="2E0097AB">
      <w:pPr>
        <w:pStyle w:val="ListParagraph"/>
        <w:numPr>
          <w:ilvl w:val="2"/>
          <w:numId w:val="15"/>
        </w:numPr>
        <w:tabs>
          <w:tab w:val="left" w:pos="686"/>
        </w:tabs>
        <w:spacing w:before="79" w:line="244" w:lineRule="auto"/>
        <w:ind w:right="152"/>
        <w:jc w:val="both"/>
        <w:rPr>
          <w:sz w:val="16"/>
          <w:szCs w:val="16"/>
        </w:rPr>
      </w:pPr>
      <w:r w:rsidRPr="2E0097AB">
        <w:rPr>
          <w:color w:val="333333"/>
          <w:sz w:val="16"/>
          <w:szCs w:val="16"/>
        </w:rPr>
        <w:t>Kui saaja loobub saadetisest või ei tule sellele järgi mõistliku aja jooksul või soovib Posti poolt tehtud deklaratsiooni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 xml:space="preserve">tühistamist, on Postil õigus deklaratsioon tühistada. Postil on õigus nõuda </w:t>
      </w:r>
      <w:ins w:id="109" w:author="Pille Tees" w:date="2025-11-21T22:10:00Z" w16du:dateUtc="2025-11-21T20:10:00Z">
        <w:r w:rsidR="004979E7">
          <w:rPr>
            <w:color w:val="333333"/>
            <w:sz w:val="16"/>
            <w:szCs w:val="16"/>
          </w:rPr>
          <w:t xml:space="preserve">ja saada </w:t>
        </w:r>
      </w:ins>
      <w:r w:rsidRPr="2E0097AB">
        <w:rPr>
          <w:color w:val="333333"/>
          <w:sz w:val="16"/>
          <w:szCs w:val="16"/>
        </w:rPr>
        <w:t xml:space="preserve">tasu </w:t>
      </w:r>
      <w:del w:id="110" w:author="Pille Tees" w:date="2025-11-21T22:32:00Z" w16du:dateUtc="2025-11-21T20:32:00Z">
        <w:r w:rsidRPr="2E0097AB" w:rsidDel="00AA241A">
          <w:rPr>
            <w:color w:val="333333"/>
            <w:sz w:val="16"/>
            <w:szCs w:val="16"/>
          </w:rPr>
          <w:delText xml:space="preserve">saaja volituse alusel </w:delText>
        </w:r>
      </w:del>
      <w:r w:rsidRPr="2E0097AB">
        <w:rPr>
          <w:color w:val="333333"/>
          <w:sz w:val="16"/>
          <w:szCs w:val="16"/>
        </w:rPr>
        <w:t>juba osutatud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deklareerimisteenuse</w:t>
      </w:r>
      <w:r w:rsidRPr="2E0097AB">
        <w:rPr>
          <w:color w:val="333333"/>
          <w:spacing w:val="-2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eest</w:t>
      </w:r>
      <w:ins w:id="111" w:author="Pille Tees" w:date="2025-11-21T22:09:00Z" w16du:dateUtc="2025-11-21T20:09:00Z">
        <w:r w:rsidR="009E19D5">
          <w:rPr>
            <w:color w:val="333333"/>
            <w:sz w:val="16"/>
            <w:szCs w:val="16"/>
          </w:rPr>
          <w:t>, sealhulgas ka juhul</w:t>
        </w:r>
      </w:ins>
      <w:ins w:id="112" w:author="Pille Tees" w:date="2025-11-21T22:09:00Z">
        <w:r w:rsidR="009E19D5" w:rsidRPr="009E19D5">
          <w:rPr>
            <w:color w:val="333333"/>
            <w:sz w:val="16"/>
            <w:szCs w:val="16"/>
          </w:rPr>
          <w:t>, kui saadetist ei ole võimalik väljastada või kätte toimetada (näiteks keelatud sisu tõttu)</w:t>
        </w:r>
      </w:ins>
      <w:r w:rsidRPr="2E0097AB">
        <w:rPr>
          <w:color w:val="333333"/>
          <w:sz w:val="16"/>
          <w:szCs w:val="16"/>
        </w:rPr>
        <w:t>.</w:t>
      </w:r>
    </w:p>
    <w:p w14:paraId="717F875A" w14:textId="77777777" w:rsidR="00B30A14" w:rsidRDefault="00B30A14" w:rsidP="2E0097AB">
      <w:pPr>
        <w:pStyle w:val="BodyText"/>
        <w:spacing w:before="7"/>
        <w:ind w:left="0" w:firstLine="0"/>
        <w:rPr>
          <w:sz w:val="20"/>
          <w:szCs w:val="20"/>
        </w:rPr>
      </w:pPr>
    </w:p>
    <w:p w14:paraId="44787611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Kättetoimetamise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kvaliteet</w:t>
      </w:r>
    </w:p>
    <w:p w14:paraId="5C563314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6"/>
        </w:tabs>
        <w:spacing w:before="125"/>
        <w:ind w:hanging="568"/>
        <w:jc w:val="both"/>
        <w:rPr>
          <w:sz w:val="16"/>
        </w:rPr>
      </w:pPr>
      <w:r>
        <w:rPr>
          <w:color w:val="333333"/>
          <w:sz w:val="16"/>
        </w:rPr>
        <w:t>Postisaadetiste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kättetoimetamisele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kohalduvad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postiseaduse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nõuded.</w:t>
      </w:r>
    </w:p>
    <w:p w14:paraId="71F27C5A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6"/>
        </w:tabs>
        <w:spacing w:before="124" w:line="242" w:lineRule="auto"/>
        <w:ind w:right="153"/>
        <w:jc w:val="both"/>
        <w:rPr>
          <w:sz w:val="16"/>
        </w:rPr>
      </w:pPr>
      <w:r>
        <w:rPr>
          <w:color w:val="333333"/>
          <w:spacing w:val="-1"/>
          <w:sz w:val="16"/>
        </w:rPr>
        <w:t>Riigisisesed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väärtsaadetisena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edastatavad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kirisaadetised,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vastavad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2.2.6.3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toodud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mõõtmetele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 Postile üle antud enne Posti poolt kehtestatud hiliseimat üleandmisaega, toimetatakse kätte saaja elu- või asukohas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hiljemalt 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üleandmise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päevale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järgneval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kolmandal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tööpäeval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(D+3).</w:t>
      </w:r>
    </w:p>
    <w:p w14:paraId="7E996CB9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6"/>
        </w:tabs>
        <w:spacing w:before="83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Sisenevad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rahvusvahelised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kirisaadetised,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jõuavad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Tallinna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lennujaama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hiljemalt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tööpäeval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kella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15.00,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saajale vastavalt riigisisestele kirisaadetiste standarditele. Hiljem jõudvad kirisaadetised loetakse Postile üle antuks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järgmine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tööpäev.</w:t>
      </w:r>
    </w:p>
    <w:p w14:paraId="5EECE1ED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6"/>
        </w:tabs>
        <w:spacing w:before="82" w:line="244" w:lineRule="auto"/>
        <w:ind w:right="153"/>
        <w:jc w:val="both"/>
        <w:rPr>
          <w:sz w:val="16"/>
        </w:rPr>
      </w:pPr>
      <w:r>
        <w:rPr>
          <w:color w:val="333333"/>
          <w:spacing w:val="-1"/>
          <w:sz w:val="16"/>
        </w:rPr>
        <w:t>Riigisisesed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standardpakid,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mis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on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Postile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üle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enne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hiliseimat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üleandmisaega,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toimetatakse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saajale lähimasse juurdepääsupunkti hiljemalt postisaadetise Postile üleandmise päevale järgneval tööpäeval (D+1).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Juhul, kui saadetis antakse üle pärast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 hiliseimat üleandmise aega, loetakse üleandmise päevaks järgmine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tööpäev.</w:t>
      </w:r>
    </w:p>
    <w:p w14:paraId="40A43084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118"/>
        <w:ind w:hanging="568"/>
        <w:rPr>
          <w:sz w:val="16"/>
        </w:rPr>
      </w:pPr>
      <w:r>
        <w:rPr>
          <w:color w:val="333333"/>
          <w:sz w:val="16"/>
        </w:rPr>
        <w:t>Posti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hiliseimad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saadetiste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üleandmise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ajad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kättesaadavad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z w:val="16"/>
        </w:rPr>
        <w:t xml:space="preserve"> </w:t>
      </w:r>
      <w:hyperlink r:id="rId20">
        <w:r w:rsidR="00B30A14">
          <w:rPr>
            <w:color w:val="0000FF"/>
            <w:sz w:val="16"/>
            <w:u w:val="single" w:color="0000FF"/>
          </w:rPr>
          <w:t>omniva.ee</w:t>
        </w:r>
      </w:hyperlink>
    </w:p>
    <w:p w14:paraId="75E6159C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83"/>
        <w:ind w:hanging="568"/>
        <w:rPr>
          <w:sz w:val="16"/>
        </w:rPr>
      </w:pPr>
      <w:r>
        <w:rPr>
          <w:color w:val="333333"/>
          <w:sz w:val="16"/>
        </w:rPr>
        <w:t>Saajale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edastatakse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teade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jõudmisest juurdepääsupunkti:</w:t>
      </w:r>
    </w:p>
    <w:p w14:paraId="16D803D3" w14:textId="77777777" w:rsidR="00B30A14" w:rsidRDefault="000E2E1B">
      <w:pPr>
        <w:pStyle w:val="ListParagraph"/>
        <w:numPr>
          <w:ilvl w:val="3"/>
          <w:numId w:val="14"/>
        </w:numPr>
        <w:tabs>
          <w:tab w:val="left" w:pos="679"/>
        </w:tabs>
        <w:spacing w:before="83"/>
        <w:ind w:right="155" w:hanging="140"/>
        <w:rPr>
          <w:sz w:val="16"/>
        </w:rPr>
      </w:pPr>
      <w:r>
        <w:rPr>
          <w:color w:val="333333"/>
          <w:sz w:val="16"/>
        </w:rPr>
        <w:t>elektrooniliselt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(telefoninumbri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aadressi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olemasolul)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hiljemalt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saabumise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päevale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järgneval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tööpäeval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(D+1)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</w:t>
      </w:r>
    </w:p>
    <w:p w14:paraId="78177CC2" w14:textId="77777777" w:rsidR="00B30A14" w:rsidRDefault="000E2E1B">
      <w:pPr>
        <w:pStyle w:val="ListParagraph"/>
        <w:numPr>
          <w:ilvl w:val="3"/>
          <w:numId w:val="14"/>
        </w:numPr>
        <w:tabs>
          <w:tab w:val="left" w:pos="686"/>
        </w:tabs>
        <w:spacing w:before="84"/>
        <w:ind w:hanging="140"/>
        <w:rPr>
          <w:sz w:val="16"/>
        </w:rPr>
      </w:pPr>
      <w:r>
        <w:rPr>
          <w:color w:val="333333"/>
          <w:sz w:val="16"/>
        </w:rPr>
        <w:t>paberkandjal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hiljemalt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saabumise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päevale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järgneval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kolmandal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tööpäeval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(D+3).</w:t>
      </w:r>
    </w:p>
    <w:p w14:paraId="381A06C7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83"/>
        <w:ind w:hanging="568"/>
        <w:rPr>
          <w:sz w:val="16"/>
        </w:rPr>
      </w:pPr>
      <w:r>
        <w:rPr>
          <w:color w:val="333333"/>
          <w:sz w:val="16"/>
        </w:rPr>
        <w:t>Sisenevad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rahvusvahelised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standardpakid</w:t>
      </w:r>
      <w:r>
        <w:rPr>
          <w:color w:val="333333"/>
          <w:spacing w:val="-2"/>
          <w:sz w:val="16"/>
        </w:rPr>
        <w:t xml:space="preserve"> </w:t>
      </w:r>
      <w:r>
        <w:rPr>
          <w:sz w:val="16"/>
        </w:rPr>
        <w:t>toimetatakse</w:t>
      </w:r>
      <w:r>
        <w:rPr>
          <w:spacing w:val="31"/>
          <w:sz w:val="16"/>
        </w:rPr>
        <w:t xml:space="preserve"> </w:t>
      </w:r>
      <w:r>
        <w:rPr>
          <w:color w:val="333333"/>
          <w:sz w:val="16"/>
        </w:rPr>
        <w:t>juurdepääsupunkti</w:t>
      </w:r>
      <w:r>
        <w:rPr>
          <w:color w:val="333333"/>
          <w:spacing w:val="34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riigisisese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standarditele.</w:t>
      </w:r>
    </w:p>
    <w:p w14:paraId="5982D423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83" w:line="244" w:lineRule="auto"/>
        <w:ind w:right="154"/>
        <w:rPr>
          <w:sz w:val="16"/>
        </w:rPr>
      </w:pPr>
      <w:r>
        <w:rPr>
          <w:color w:val="333333"/>
          <w:sz w:val="16"/>
        </w:rPr>
        <w:t>Tollikontrollialuste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rahvusvaheliste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kirisaadetiste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standardpakkide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puhul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pikeneb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kättetoimetamise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aeg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tollikontrollis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viibimise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aja võrra.</w:t>
      </w:r>
    </w:p>
    <w:p w14:paraId="0B11265F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80"/>
        <w:ind w:hanging="568"/>
        <w:rPr>
          <w:sz w:val="16"/>
        </w:rPr>
      </w:pPr>
      <w:r>
        <w:rPr>
          <w:color w:val="333333"/>
          <w:sz w:val="16"/>
        </w:rPr>
        <w:t>Rahvus-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riigipühadel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toimetatakse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kätte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neile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järgneval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tööpäeval.</w:t>
      </w:r>
    </w:p>
    <w:p w14:paraId="2BF9D451" w14:textId="77777777" w:rsidR="00B30A14" w:rsidRDefault="00B30A14">
      <w:pPr>
        <w:pStyle w:val="BodyText"/>
        <w:ind w:left="0" w:firstLine="0"/>
        <w:rPr>
          <w:sz w:val="21"/>
        </w:rPr>
      </w:pPr>
    </w:p>
    <w:p w14:paraId="2A52FE0B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Dokumendid,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mille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alusel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postisaadetis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väljastatakse</w:t>
      </w:r>
    </w:p>
    <w:p w14:paraId="4CE8C4EF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123" w:line="244" w:lineRule="auto"/>
        <w:ind w:right="161"/>
        <w:rPr>
          <w:sz w:val="16"/>
        </w:rPr>
      </w:pPr>
      <w:r>
        <w:rPr>
          <w:color w:val="333333"/>
          <w:sz w:val="16"/>
        </w:rPr>
        <w:t>Juhul,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tingimuseks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isikut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tõendava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dokumendi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esitamine,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väljastatakse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postisaadetis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isikut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tõendavate dokumentide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seaduses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nimetatud kehtiva isikut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tõendava dokumendi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esitamisel.</w:t>
      </w:r>
    </w:p>
    <w:p w14:paraId="18D7F5F8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120"/>
        <w:ind w:right="155"/>
        <w:rPr>
          <w:sz w:val="16"/>
        </w:rPr>
      </w:pPr>
      <w:r>
        <w:rPr>
          <w:color w:val="333333"/>
          <w:spacing w:val="-1"/>
          <w:sz w:val="16"/>
        </w:rPr>
        <w:t>Saaja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võib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volitada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teist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isikut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talle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edastatud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kättesaamiseks,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milleks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esitada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vastavasisuline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lastRenderedPageBreak/>
        <w:t>volikiri. Volikirjale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esitatavad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nõuded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toodud Posti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omniva.ee.</w:t>
      </w:r>
    </w:p>
    <w:p w14:paraId="3003E936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84"/>
        <w:ind w:hanging="568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vastuta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esindusõiguse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esitatud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dokumentide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ehtsuse,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täielikkuse,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kehtivuse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tõlke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õigsuse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eest.</w:t>
      </w:r>
    </w:p>
    <w:p w14:paraId="21168659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84"/>
        <w:ind w:hanging="568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kohustatud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aktsepteerima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volikirja,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üheselt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arusaadav.</w:t>
      </w:r>
    </w:p>
    <w:p w14:paraId="782CD3FA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83" w:line="244" w:lineRule="auto"/>
        <w:ind w:right="155"/>
        <w:rPr>
          <w:sz w:val="16"/>
        </w:rPr>
      </w:pPr>
      <w:r>
        <w:rPr>
          <w:color w:val="333333"/>
          <w:sz w:val="16"/>
        </w:rPr>
        <w:t>Postisaadetisi väljastatakse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ainult originaaldokumentide 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notariaalselt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muu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õigusaktidest tulenevalt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selleks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poolt tõestatud/kinnitatud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ärakirja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alusel.</w:t>
      </w:r>
    </w:p>
    <w:p w14:paraId="6ACD213E" w14:textId="77777777" w:rsidR="00B30A14" w:rsidRDefault="00B30A14">
      <w:pPr>
        <w:pStyle w:val="BodyText"/>
        <w:spacing w:before="8"/>
        <w:ind w:left="0" w:firstLine="0"/>
        <w:rPr>
          <w:sz w:val="20"/>
        </w:rPr>
      </w:pPr>
    </w:p>
    <w:p w14:paraId="5A813870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Postisaadetise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hoiutähtajad</w:t>
      </w:r>
    </w:p>
    <w:p w14:paraId="2A5F16B4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118" w:line="247" w:lineRule="auto"/>
        <w:ind w:right="156"/>
        <w:jc w:val="both"/>
        <w:rPr>
          <w:color w:val="333333"/>
          <w:sz w:val="16"/>
        </w:rPr>
      </w:pPr>
      <w:r>
        <w:rPr>
          <w:color w:val="333333"/>
          <w:sz w:val="16"/>
        </w:rPr>
        <w:t>Postisaadetisi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hoitakse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juurdepääsupunktis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ootel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seitse</w:t>
      </w:r>
      <w:r>
        <w:rPr>
          <w:color w:val="333333"/>
          <w:spacing w:val="1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(7)</w:t>
      </w:r>
      <w:r>
        <w:rPr>
          <w:rFonts w:ascii="Arial" w:hAnsi="Arial"/>
          <w:b/>
          <w:color w:val="333333"/>
          <w:spacing w:val="1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kalendripäeva</w:t>
      </w:r>
      <w:r>
        <w:rPr>
          <w:rFonts w:ascii="Arial" w:hAnsi="Arial"/>
          <w:b/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saabumise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kuupäevale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järgnevast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päevast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alates.</w:t>
      </w:r>
    </w:p>
    <w:p w14:paraId="1CF6AE17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78" w:line="244" w:lineRule="auto"/>
        <w:ind w:right="152"/>
        <w:jc w:val="both"/>
        <w:rPr>
          <w:color w:val="404040"/>
          <w:sz w:val="16"/>
        </w:rPr>
      </w:pPr>
      <w:r>
        <w:rPr>
          <w:color w:val="333333"/>
          <w:sz w:val="16"/>
        </w:rPr>
        <w:t>Tollijärelevalve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alla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kuuluvad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postkontorisse,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pakiautomaati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väljastamiseks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pärast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nende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nõuetekohast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deklareerimist.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Deklareerimine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teostada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kolmekümne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(30)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kalendripäeva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alates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tolliterminali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jõudmisest.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viinud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lõpule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deklareerimist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(sh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puuduvaid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dokumente)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märkinud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aadresskaardile,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soovi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saadetist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mitteväljastamise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tagasi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saada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saadetist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väljastada,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suunatakse nimetatud saadetis hävitamisele. </w:t>
      </w:r>
      <w:r>
        <w:rPr>
          <w:color w:val="404040"/>
          <w:sz w:val="16"/>
        </w:rPr>
        <w:t>Info deklareerimise võimaluste kohta on kättesaadav Posti veebilehel</w:t>
      </w:r>
      <w:r>
        <w:rPr>
          <w:color w:val="0000FF"/>
          <w:spacing w:val="1"/>
          <w:sz w:val="16"/>
        </w:rPr>
        <w:t xml:space="preserve"> </w:t>
      </w:r>
      <w:hyperlink r:id="rId21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2DC28AB3" w14:textId="77777777" w:rsidR="00494740" w:rsidRDefault="000E2E1B" w:rsidP="00494740">
      <w:pPr>
        <w:pStyle w:val="ListParagraph"/>
        <w:numPr>
          <w:ilvl w:val="2"/>
          <w:numId w:val="12"/>
        </w:numPr>
        <w:tabs>
          <w:tab w:val="left" w:pos="686"/>
        </w:tabs>
        <w:spacing w:before="92" w:line="244" w:lineRule="auto"/>
        <w:ind w:right="151"/>
        <w:jc w:val="both"/>
        <w:rPr>
          <w:color w:val="404040"/>
          <w:sz w:val="16"/>
        </w:rPr>
      </w:pPr>
      <w:r w:rsidRPr="00494740">
        <w:rPr>
          <w:color w:val="404040"/>
          <w:sz w:val="16"/>
        </w:rPr>
        <w:t>Post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ladustab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tollijärelevalve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all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olevaid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saadetisi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tolliterminalis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tasuta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seitse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(7)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kalendripäeva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alates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saadetise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tolliterminali</w:t>
      </w:r>
      <w:r w:rsidRPr="00494740">
        <w:rPr>
          <w:color w:val="404040"/>
          <w:spacing w:val="-9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saabumisest</w:t>
      </w:r>
      <w:r w:rsidRPr="00494740">
        <w:rPr>
          <w:color w:val="404040"/>
          <w:spacing w:val="-8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teavitamise</w:t>
      </w:r>
      <w:r w:rsidRPr="00494740">
        <w:rPr>
          <w:color w:val="404040"/>
          <w:spacing w:val="-9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kuupäevale</w:t>
      </w:r>
      <w:r w:rsidRPr="00494740">
        <w:rPr>
          <w:color w:val="404040"/>
          <w:spacing w:val="-7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järgnevast</w:t>
      </w:r>
      <w:r w:rsidRPr="00494740">
        <w:rPr>
          <w:color w:val="404040"/>
          <w:spacing w:val="-9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kalendripäevast.</w:t>
      </w:r>
      <w:r w:rsidRPr="00494740">
        <w:rPr>
          <w:color w:val="404040"/>
          <w:spacing w:val="-6"/>
          <w:sz w:val="16"/>
        </w:rPr>
        <w:t xml:space="preserve"> </w:t>
      </w:r>
      <w:r w:rsidRPr="00494740">
        <w:rPr>
          <w:color w:val="404040"/>
          <w:sz w:val="16"/>
        </w:rPr>
        <w:t>Kauem</w:t>
      </w:r>
      <w:r w:rsidRPr="00494740">
        <w:rPr>
          <w:color w:val="404040"/>
          <w:spacing w:val="-6"/>
          <w:sz w:val="16"/>
        </w:rPr>
        <w:t xml:space="preserve"> </w:t>
      </w:r>
      <w:r w:rsidRPr="00494740">
        <w:rPr>
          <w:color w:val="404040"/>
          <w:sz w:val="16"/>
        </w:rPr>
        <w:t>hoiustatud</w:t>
      </w:r>
      <w:r w:rsidRPr="00494740">
        <w:rPr>
          <w:color w:val="404040"/>
          <w:spacing w:val="-10"/>
          <w:sz w:val="16"/>
        </w:rPr>
        <w:t xml:space="preserve"> </w:t>
      </w:r>
      <w:r w:rsidRPr="00494740">
        <w:rPr>
          <w:color w:val="404040"/>
          <w:sz w:val="16"/>
        </w:rPr>
        <w:t>saadetiste</w:t>
      </w:r>
      <w:r w:rsidRPr="00494740">
        <w:rPr>
          <w:color w:val="404040"/>
          <w:spacing w:val="-10"/>
          <w:sz w:val="16"/>
        </w:rPr>
        <w:t xml:space="preserve"> </w:t>
      </w:r>
      <w:r w:rsidRPr="00494740">
        <w:rPr>
          <w:color w:val="404040"/>
          <w:sz w:val="16"/>
        </w:rPr>
        <w:t>eest</w:t>
      </w:r>
      <w:r w:rsidRPr="00494740">
        <w:rPr>
          <w:color w:val="404040"/>
          <w:spacing w:val="-6"/>
          <w:sz w:val="16"/>
        </w:rPr>
        <w:t xml:space="preserve"> </w:t>
      </w:r>
      <w:r w:rsidRPr="00494740">
        <w:rPr>
          <w:color w:val="404040"/>
          <w:sz w:val="16"/>
        </w:rPr>
        <w:t>on</w:t>
      </w:r>
      <w:r w:rsidRPr="00494740">
        <w:rPr>
          <w:color w:val="404040"/>
          <w:spacing w:val="-10"/>
          <w:sz w:val="16"/>
        </w:rPr>
        <w:t xml:space="preserve"> </w:t>
      </w:r>
      <w:r w:rsidRPr="00494740">
        <w:rPr>
          <w:color w:val="404040"/>
          <w:sz w:val="16"/>
        </w:rPr>
        <w:t>Postil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õigus</w:t>
      </w:r>
      <w:r w:rsidRPr="00494740">
        <w:rPr>
          <w:color w:val="404040"/>
          <w:spacing w:val="-2"/>
          <w:sz w:val="16"/>
        </w:rPr>
        <w:t xml:space="preserve"> </w:t>
      </w:r>
      <w:r w:rsidRPr="00494740">
        <w:rPr>
          <w:color w:val="404040"/>
          <w:sz w:val="16"/>
        </w:rPr>
        <w:t>küsida</w:t>
      </w:r>
      <w:r w:rsidRPr="00494740">
        <w:rPr>
          <w:color w:val="404040"/>
          <w:spacing w:val="-1"/>
          <w:sz w:val="16"/>
        </w:rPr>
        <w:t xml:space="preserve"> </w:t>
      </w:r>
      <w:r w:rsidRPr="00494740">
        <w:rPr>
          <w:color w:val="404040"/>
          <w:sz w:val="16"/>
        </w:rPr>
        <w:t>hoiutasu. Tasuline</w:t>
      </w:r>
      <w:r w:rsidRPr="00494740">
        <w:rPr>
          <w:color w:val="404040"/>
          <w:spacing w:val="-1"/>
          <w:sz w:val="16"/>
        </w:rPr>
        <w:t xml:space="preserve"> </w:t>
      </w:r>
      <w:r w:rsidRPr="00494740">
        <w:rPr>
          <w:color w:val="404040"/>
          <w:sz w:val="16"/>
        </w:rPr>
        <w:t>ladustamine tolliterminalis</w:t>
      </w:r>
      <w:r w:rsidRPr="00494740">
        <w:rPr>
          <w:color w:val="404040"/>
          <w:spacing w:val="-2"/>
          <w:sz w:val="16"/>
        </w:rPr>
        <w:t xml:space="preserve"> </w:t>
      </w:r>
      <w:r w:rsidRPr="00494740">
        <w:rPr>
          <w:color w:val="404040"/>
          <w:sz w:val="16"/>
        </w:rPr>
        <w:t>toimub</w:t>
      </w:r>
      <w:r w:rsidRPr="00494740">
        <w:rPr>
          <w:color w:val="404040"/>
          <w:spacing w:val="-1"/>
          <w:sz w:val="16"/>
        </w:rPr>
        <w:t xml:space="preserve"> </w:t>
      </w:r>
      <w:r w:rsidRPr="00494740">
        <w:rPr>
          <w:color w:val="404040"/>
          <w:sz w:val="16"/>
        </w:rPr>
        <w:t>kuni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kakskümmend</w:t>
      </w:r>
      <w:r w:rsidRPr="00494740">
        <w:rPr>
          <w:color w:val="404040"/>
          <w:spacing w:val="-3"/>
          <w:sz w:val="16"/>
        </w:rPr>
        <w:t xml:space="preserve"> </w:t>
      </w:r>
      <w:r w:rsidRPr="00494740">
        <w:rPr>
          <w:color w:val="404040"/>
          <w:sz w:val="16"/>
        </w:rPr>
        <w:t>kolm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(23)</w:t>
      </w:r>
      <w:r w:rsidRPr="00494740">
        <w:rPr>
          <w:color w:val="404040"/>
          <w:spacing w:val="-4"/>
          <w:sz w:val="16"/>
        </w:rPr>
        <w:t xml:space="preserve"> </w:t>
      </w:r>
      <w:r w:rsidRPr="00494740">
        <w:rPr>
          <w:color w:val="404040"/>
          <w:sz w:val="16"/>
        </w:rPr>
        <w:t>kalendripäeva.</w:t>
      </w:r>
    </w:p>
    <w:p w14:paraId="67477AA7" w14:textId="0B433E87" w:rsidR="00B30A14" w:rsidRPr="00494740" w:rsidRDefault="000E2E1B" w:rsidP="00494740">
      <w:pPr>
        <w:pStyle w:val="ListParagraph"/>
        <w:numPr>
          <w:ilvl w:val="2"/>
          <w:numId w:val="12"/>
        </w:numPr>
        <w:tabs>
          <w:tab w:val="left" w:pos="686"/>
        </w:tabs>
        <w:spacing w:before="92" w:line="244" w:lineRule="auto"/>
        <w:ind w:right="151"/>
        <w:jc w:val="both"/>
        <w:rPr>
          <w:color w:val="404040"/>
          <w:sz w:val="16"/>
        </w:rPr>
      </w:pPr>
      <w:r w:rsidRPr="00494740">
        <w:rPr>
          <w:color w:val="404040"/>
          <w:sz w:val="16"/>
        </w:rPr>
        <w:t>Postisaadetise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viimane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hoiupäev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kajastub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saajale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edastatavas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saadetise saabumise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teates.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Punktides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5.4.1-5.4.3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sätestatud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tähtaja möödudes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tagastatakse</w:t>
      </w:r>
      <w:r w:rsidRPr="00494740">
        <w:rPr>
          <w:color w:val="404040"/>
          <w:spacing w:val="-1"/>
          <w:sz w:val="16"/>
        </w:rPr>
        <w:t xml:space="preserve"> </w:t>
      </w:r>
      <w:r w:rsidRPr="00494740">
        <w:rPr>
          <w:color w:val="404040"/>
          <w:sz w:val="16"/>
        </w:rPr>
        <w:t>saadetis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saatjale.</w:t>
      </w:r>
    </w:p>
    <w:p w14:paraId="3C394CCF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79" w:line="242" w:lineRule="auto"/>
        <w:ind w:right="154"/>
        <w:jc w:val="both"/>
        <w:rPr>
          <w:color w:val="404040"/>
          <w:sz w:val="16"/>
        </w:rPr>
      </w:pPr>
      <w:r>
        <w:rPr>
          <w:color w:val="404040"/>
          <w:sz w:val="16"/>
        </w:rPr>
        <w:t>Saatja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saaja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võib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kirjalikku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taasesitamist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võimaldavas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vormis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(kiri,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e-kiri)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saadetud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avaldusega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pikendada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postisaadetiste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hoiutähtaega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postkontoris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kuni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ühe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kuu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võrra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alates</w:t>
      </w:r>
      <w:r>
        <w:rPr>
          <w:color w:val="404040"/>
          <w:spacing w:val="1"/>
          <w:sz w:val="16"/>
        </w:rPr>
        <w:t xml:space="preserve"> </w:t>
      </w:r>
      <w:proofErr w:type="spellStart"/>
      <w:r>
        <w:rPr>
          <w:color w:val="404040"/>
          <w:sz w:val="16"/>
        </w:rPr>
        <w:t>kättetoimetavasse</w:t>
      </w:r>
      <w:proofErr w:type="spellEnd"/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postkontorisse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saabumise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kuupäevast.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Pakiautomaadis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asuva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postisaadetise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hoiuaega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pikendada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ei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saa.</w:t>
      </w:r>
    </w:p>
    <w:p w14:paraId="7D446980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124" w:line="244" w:lineRule="auto"/>
        <w:ind w:right="154"/>
        <w:jc w:val="both"/>
        <w:rPr>
          <w:color w:val="333333"/>
          <w:sz w:val="16"/>
        </w:rPr>
      </w:pPr>
      <w:r>
        <w:rPr>
          <w:color w:val="404040"/>
          <w:sz w:val="16"/>
        </w:rPr>
        <w:t>Saaja maksab Postile hoiutähtaja pikendamise korral hoiutasu postipakkide ja enam kui 500 g kaaluvate kirisaadetiste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hoidmise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eest.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Hoiutasu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arvestatakse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alates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postisaadetise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saabumise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teatele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märgitud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hoiuaja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lõpu</w:t>
      </w:r>
      <w:r>
        <w:rPr>
          <w:color w:val="404040"/>
          <w:spacing w:val="1"/>
          <w:sz w:val="16"/>
        </w:rPr>
        <w:t xml:space="preserve"> </w:t>
      </w:r>
      <w:r>
        <w:rPr>
          <w:color w:val="333333"/>
          <w:sz w:val="16"/>
        </w:rPr>
        <w:t>kuupäevale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järgnevast päevast kuni postisaadetise väljastamiseni. Hoiutasu ei rakendata rahvusvahelise teenuse raames Eestisse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saabunud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pimedate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väljaannetele ehk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sekogrammidele</w:t>
      </w:r>
      <w:proofErr w:type="spellEnd"/>
      <w:r>
        <w:rPr>
          <w:color w:val="333333"/>
          <w:sz w:val="16"/>
        </w:rPr>
        <w:t>.</w:t>
      </w:r>
    </w:p>
    <w:p w14:paraId="44905E91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77" w:line="242" w:lineRule="auto"/>
        <w:ind w:right="153"/>
        <w:jc w:val="both"/>
        <w:rPr>
          <w:color w:val="333333"/>
          <w:sz w:val="16"/>
        </w:rPr>
      </w:pPr>
      <w:r>
        <w:rPr>
          <w:color w:val="333333"/>
          <w:sz w:val="16"/>
        </w:rPr>
        <w:t>Kui saaja pole teinud hoiutähtaja pikendamise avaldust, on Postil õigus saadetis hoiutähtaja möödumisel saatjale tagasi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saata. Juhul, kui Postil puudub informatsioon saatja kohta või saatja keeldub saadetist vastu võtmast, lähtub 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tüüptingimuste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punktist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5.4.11.</w:t>
      </w:r>
    </w:p>
    <w:p w14:paraId="7188BF4F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83" w:line="244" w:lineRule="auto"/>
        <w:ind w:right="161"/>
        <w:jc w:val="both"/>
        <w:rPr>
          <w:color w:val="333333"/>
          <w:sz w:val="16"/>
        </w:rPr>
      </w:pPr>
      <w:r>
        <w:rPr>
          <w:color w:val="333333"/>
          <w:sz w:val="16"/>
        </w:rPr>
        <w:t>Tulenevalt Eesti Vabariigi õigusaktidest või kokkuleppel saatjaga võib postisaadetiste hoiutähtaeg erineda eespool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nimetatust.</w:t>
      </w:r>
    </w:p>
    <w:p w14:paraId="2620235A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5"/>
          <w:tab w:val="left" w:pos="686"/>
        </w:tabs>
        <w:spacing w:before="79"/>
        <w:ind w:hanging="568"/>
        <w:rPr>
          <w:color w:val="333333"/>
          <w:sz w:val="16"/>
        </w:rPr>
      </w:pPr>
      <w:r>
        <w:rPr>
          <w:color w:val="333333"/>
          <w:sz w:val="16"/>
        </w:rPr>
        <w:t>Välismaale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saadetava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hoiutähtaeg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määratud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eeskirjade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tingimustega,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kehtivad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sihtriigis.</w:t>
      </w:r>
    </w:p>
    <w:p w14:paraId="39F8EBAB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83"/>
        <w:ind w:hanging="568"/>
        <w:rPr>
          <w:color w:val="333333"/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avada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postisaadetis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postiseaduses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tolliseaduses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tingimustel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korras.</w:t>
      </w:r>
    </w:p>
    <w:p w14:paraId="1D75CCE6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83"/>
        <w:ind w:hanging="568"/>
        <w:rPr>
          <w:color w:val="333333"/>
          <w:sz w:val="16"/>
        </w:rPr>
      </w:pPr>
      <w:r>
        <w:rPr>
          <w:color w:val="333333"/>
          <w:sz w:val="16"/>
        </w:rPr>
        <w:t>Kättetoimetamise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võimatuse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tõttu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edastamata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postisaadetisi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käsitletakse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kooskõlas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postiseadusega.</w:t>
      </w:r>
    </w:p>
    <w:p w14:paraId="4B9C6CBB" w14:textId="14C4BF58" w:rsidR="004979E7" w:rsidRDefault="004979E7">
      <w:pPr>
        <w:pStyle w:val="ListParagraph"/>
        <w:numPr>
          <w:ilvl w:val="2"/>
          <w:numId w:val="12"/>
        </w:numPr>
        <w:tabs>
          <w:tab w:val="left" w:pos="686"/>
        </w:tabs>
        <w:spacing w:before="83"/>
        <w:ind w:hanging="568"/>
        <w:rPr>
          <w:color w:val="333333"/>
          <w:sz w:val="16"/>
        </w:rPr>
      </w:pPr>
      <w:ins w:id="113" w:author="Pille Tees" w:date="2025-11-21T22:12:00Z">
        <w:r w:rsidRPr="004979E7">
          <w:rPr>
            <w:color w:val="333333"/>
            <w:sz w:val="16"/>
          </w:rPr>
          <w:t>T</w:t>
        </w:r>
      </w:ins>
      <w:ins w:id="114" w:author="Pille Tees" w:date="2025-11-21T22:12:00Z" w16du:dateUtc="2025-11-21T20:12:00Z">
        <w:r>
          <w:rPr>
            <w:color w:val="333333"/>
            <w:sz w:val="16"/>
          </w:rPr>
          <w:t>asutud t</w:t>
        </w:r>
      </w:ins>
      <w:ins w:id="115" w:author="Pille Tees" w:date="2025-11-21T22:12:00Z">
        <w:r w:rsidRPr="004979E7">
          <w:rPr>
            <w:color w:val="333333"/>
            <w:sz w:val="16"/>
          </w:rPr>
          <w:t xml:space="preserve">ollimaksude ja/või </w:t>
        </w:r>
      </w:ins>
      <w:ins w:id="116" w:author="Pille Tees" w:date="2025-11-21T22:13:00Z" w16du:dateUtc="2025-11-21T20:13:00Z">
        <w:r>
          <w:rPr>
            <w:color w:val="333333"/>
            <w:sz w:val="16"/>
          </w:rPr>
          <w:t>tollivormistusega seotud muude tasude ja maksude</w:t>
        </w:r>
      </w:ins>
      <w:ins w:id="117" w:author="Pille Tees" w:date="2025-11-21T22:12:00Z">
        <w:r w:rsidRPr="004979E7">
          <w:rPr>
            <w:color w:val="333333"/>
            <w:sz w:val="16"/>
          </w:rPr>
          <w:t xml:space="preserve"> tagastamine toimub vastavalt sihtriigi tollieeskirjadele. Post ei vastuta selliste summade tagastamise eest.</w:t>
        </w:r>
      </w:ins>
    </w:p>
    <w:p w14:paraId="4B425BDC" w14:textId="77777777" w:rsidR="00B30A14" w:rsidRDefault="00B30A14">
      <w:pPr>
        <w:pStyle w:val="BodyText"/>
        <w:ind w:left="0" w:firstLine="0"/>
        <w:rPr>
          <w:sz w:val="18"/>
        </w:rPr>
      </w:pPr>
    </w:p>
    <w:p w14:paraId="4BCAEBA0" w14:textId="77777777" w:rsidR="00B30A14" w:rsidRPr="00CC016B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156"/>
        <w:ind w:hanging="568"/>
        <w:rPr>
          <w:color w:val="FF6600"/>
        </w:rPr>
      </w:pPr>
      <w:bookmarkStart w:id="118" w:name="6._SAATJA_JA_SAAJA_ÕIGUSED"/>
      <w:bookmarkStart w:id="119" w:name="_Toc214964400"/>
      <w:bookmarkEnd w:id="118"/>
      <w:r w:rsidRPr="00CC016B">
        <w:rPr>
          <w:color w:val="FF6600"/>
          <w:w w:val="95"/>
        </w:rPr>
        <w:t>SAATJA</w:t>
      </w:r>
      <w:r w:rsidRPr="00CC016B">
        <w:rPr>
          <w:color w:val="FF6600"/>
          <w:spacing w:val="31"/>
          <w:w w:val="95"/>
        </w:rPr>
        <w:t xml:space="preserve"> </w:t>
      </w:r>
      <w:r w:rsidRPr="00CC016B">
        <w:rPr>
          <w:color w:val="FF6600"/>
          <w:w w:val="95"/>
        </w:rPr>
        <w:t>JA</w:t>
      </w:r>
      <w:r w:rsidRPr="00CC016B">
        <w:rPr>
          <w:color w:val="FF6600"/>
          <w:spacing w:val="28"/>
          <w:w w:val="95"/>
        </w:rPr>
        <w:t xml:space="preserve"> </w:t>
      </w:r>
      <w:r w:rsidRPr="00CC016B">
        <w:rPr>
          <w:color w:val="FF6600"/>
          <w:w w:val="95"/>
        </w:rPr>
        <w:t>SAAJA</w:t>
      </w:r>
      <w:r w:rsidRPr="00CC016B">
        <w:rPr>
          <w:color w:val="FF6600"/>
          <w:spacing w:val="32"/>
          <w:w w:val="95"/>
        </w:rPr>
        <w:t xml:space="preserve"> </w:t>
      </w:r>
      <w:r w:rsidRPr="00CC016B">
        <w:rPr>
          <w:color w:val="FF6600"/>
          <w:w w:val="95"/>
        </w:rPr>
        <w:t>ÕIGUSED</w:t>
      </w:r>
      <w:bookmarkEnd w:id="119"/>
    </w:p>
    <w:p w14:paraId="42BE37C2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5"/>
          <w:tab w:val="left" w:pos="686"/>
        </w:tabs>
        <w:spacing w:before="122"/>
        <w:ind w:hanging="568"/>
        <w:rPr>
          <w:color w:val="333333"/>
          <w:sz w:val="16"/>
        </w:rPr>
      </w:pPr>
      <w:r>
        <w:rPr>
          <w:color w:val="333333"/>
          <w:spacing w:val="-1"/>
          <w:sz w:val="16"/>
        </w:rPr>
        <w:t>Kuni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saajale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väljastamiseni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pacing w:val="-1"/>
          <w:sz w:val="16"/>
        </w:rPr>
        <w:t>kuulub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postisaadetis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saatjale,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v.a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juhul,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õigusaktidele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konfiskeeritud.</w:t>
      </w:r>
    </w:p>
    <w:p w14:paraId="166DF721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5"/>
          <w:tab w:val="left" w:pos="686"/>
        </w:tabs>
        <w:spacing w:before="83"/>
        <w:ind w:hanging="568"/>
        <w:rPr>
          <w:color w:val="333333"/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kuni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väljastamiseni:</w:t>
      </w:r>
    </w:p>
    <w:p w14:paraId="13AE64D0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82"/>
        <w:ind w:hanging="208"/>
        <w:rPr>
          <w:sz w:val="16"/>
        </w:rPr>
      </w:pPr>
      <w:r>
        <w:rPr>
          <w:color w:val="333333"/>
          <w:sz w:val="16"/>
        </w:rPr>
        <w:t>nõuda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tagasisaatmist,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veel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väljastatud;</w:t>
      </w:r>
    </w:p>
    <w:p w14:paraId="245E3F67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1"/>
        <w:ind w:hanging="208"/>
        <w:rPr>
          <w:sz w:val="16"/>
        </w:rPr>
      </w:pPr>
      <w:r>
        <w:rPr>
          <w:color w:val="333333"/>
          <w:sz w:val="16"/>
        </w:rPr>
        <w:t>muuta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nõuda</w:t>
      </w:r>
      <w:r>
        <w:rPr>
          <w:color w:val="333333"/>
          <w:spacing w:val="-2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järelesaatmist</w:t>
      </w:r>
      <w:proofErr w:type="spellEnd"/>
      <w:r>
        <w:rPr>
          <w:color w:val="333333"/>
          <w:sz w:val="16"/>
        </w:rPr>
        <w:t>);</w:t>
      </w:r>
    </w:p>
    <w:p w14:paraId="4EB322F7" w14:textId="77777777" w:rsidR="00B30A14" w:rsidRDefault="00B30A14">
      <w:pPr>
        <w:pStyle w:val="BodyText"/>
        <w:ind w:left="0" w:firstLine="0"/>
      </w:pPr>
    </w:p>
    <w:p w14:paraId="495141AF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  <w:sz w:val="16"/>
        </w:rPr>
      </w:pPr>
      <w:r>
        <w:rPr>
          <w:color w:val="333333"/>
          <w:sz w:val="16"/>
        </w:rPr>
        <w:t>Saajal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õigus:</w:t>
      </w:r>
    </w:p>
    <w:p w14:paraId="4D51BC40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81"/>
        <w:ind w:hanging="208"/>
        <w:rPr>
          <w:sz w:val="16"/>
        </w:rPr>
      </w:pPr>
      <w:r>
        <w:rPr>
          <w:color w:val="333333"/>
          <w:sz w:val="16"/>
        </w:rPr>
        <w:t>teha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kirjalik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korraldus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kõikide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nimele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saabuvate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7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järelesaatmiseks</w:t>
      </w:r>
      <w:proofErr w:type="spellEnd"/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teisele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aadressile;</w:t>
      </w:r>
    </w:p>
    <w:p w14:paraId="53AFCFBF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1" w:line="195" w:lineRule="exact"/>
        <w:ind w:hanging="208"/>
        <w:rPr>
          <w:sz w:val="16"/>
        </w:rPr>
      </w:pPr>
      <w:r>
        <w:rPr>
          <w:color w:val="333333"/>
          <w:sz w:val="16"/>
        </w:rPr>
        <w:t>teha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ühekordne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korraldus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nimele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saabunud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6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järelesaatmiseks</w:t>
      </w:r>
      <w:proofErr w:type="spellEnd"/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teisele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aadressile;</w:t>
      </w:r>
    </w:p>
    <w:p w14:paraId="1AC1ACD4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line="194" w:lineRule="exact"/>
        <w:ind w:hanging="208"/>
        <w:rPr>
          <w:sz w:val="16"/>
        </w:rPr>
      </w:pPr>
      <w:r>
        <w:rPr>
          <w:color w:val="333333"/>
          <w:sz w:val="16"/>
        </w:rPr>
        <w:t>teha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ühekordne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korraldus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nimele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saabunud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tagasisaatmiseks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saatjale;</w:t>
      </w:r>
    </w:p>
    <w:p w14:paraId="130FFDB6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line="194" w:lineRule="exact"/>
        <w:ind w:hanging="208"/>
        <w:rPr>
          <w:sz w:val="16"/>
        </w:rPr>
      </w:pPr>
      <w:r>
        <w:rPr>
          <w:color w:val="333333"/>
          <w:sz w:val="16"/>
        </w:rPr>
        <w:t>keelduda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nimele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saabunud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vastuvõtmisest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seda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avamata;</w:t>
      </w:r>
    </w:p>
    <w:p w14:paraId="6784E789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line="195" w:lineRule="exact"/>
        <w:ind w:hanging="208"/>
        <w:rPr>
          <w:sz w:val="16"/>
        </w:rPr>
      </w:pPr>
      <w:r>
        <w:rPr>
          <w:color w:val="333333"/>
          <w:sz w:val="16"/>
        </w:rPr>
        <w:t>õigus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nõuda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kättesaamisel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avamist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postitöötaja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juuresolekul.</w:t>
      </w:r>
    </w:p>
    <w:p w14:paraId="70B36A5A" w14:textId="77777777" w:rsidR="00B30A14" w:rsidRDefault="00B30A14">
      <w:pPr>
        <w:pStyle w:val="BodyText"/>
        <w:spacing w:before="3"/>
        <w:ind w:left="0" w:firstLine="0"/>
      </w:pPr>
    </w:p>
    <w:p w14:paraId="2E03FB01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ind w:right="154"/>
        <w:jc w:val="both"/>
        <w:rPr>
          <w:color w:val="333333"/>
          <w:sz w:val="16"/>
        </w:rPr>
      </w:pPr>
      <w:r>
        <w:rPr>
          <w:color w:val="333333"/>
          <w:sz w:val="16"/>
        </w:rPr>
        <w:t>Punktides 6.2 ja 6.3 nimetatud korralduste teostamiseks tuleb pöörduda postiteenuse osutaja poole. Saadetise avamine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kahjustuste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tuvastamiseks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toimub postkontoris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saadetise väljastamisel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saaja elu- 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asukohas.</w:t>
      </w:r>
    </w:p>
    <w:p w14:paraId="69C11606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5"/>
        <w:ind w:hanging="568"/>
        <w:jc w:val="both"/>
        <w:rPr>
          <w:color w:val="333333"/>
          <w:sz w:val="16"/>
        </w:rPr>
      </w:pPr>
      <w:r>
        <w:rPr>
          <w:color w:val="333333"/>
          <w:sz w:val="16"/>
        </w:rPr>
        <w:t>Avaldusi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5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järelesaatmiseks</w:t>
      </w:r>
      <w:proofErr w:type="spellEnd"/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võetakse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ainult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Eesti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Vabariigi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territooriumi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piires.</w:t>
      </w:r>
    </w:p>
    <w:p w14:paraId="2F76DB04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3" w:line="244" w:lineRule="auto"/>
        <w:ind w:right="154"/>
        <w:jc w:val="both"/>
        <w:rPr>
          <w:color w:val="333333"/>
          <w:sz w:val="16"/>
        </w:rPr>
      </w:pPr>
      <w:r>
        <w:rPr>
          <w:color w:val="333333"/>
          <w:sz w:val="16"/>
        </w:rPr>
        <w:t>Avaldusi postisaadetiste tagasisaatmiseks või aadressi muutmiseks võetakse vastu nii Eesti Vabariigi territooriumi piires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välismaale,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juhul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vastav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riik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aktsepteerib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selliseid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avaldusi.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Vastavate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riikide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loeteluga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saab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tutvuda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postkontorites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3"/>
          <w:sz w:val="16"/>
        </w:rPr>
        <w:t xml:space="preserve"> </w:t>
      </w:r>
      <w:hyperlink r:id="rId22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7DBD0570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79"/>
        <w:ind w:right="155"/>
        <w:jc w:val="both"/>
        <w:rPr>
          <w:color w:val="333333"/>
          <w:sz w:val="16"/>
        </w:rPr>
      </w:pP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 kohustatud tõendama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postitöötajale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oma õigust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järelesaatmiseks</w:t>
      </w:r>
      <w:proofErr w:type="spellEnd"/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tagasisaatmiseks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ja esitama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isikut tõendava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dokumendi.</w:t>
      </w:r>
    </w:p>
    <w:p w14:paraId="5786837C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5" w:line="244" w:lineRule="auto"/>
        <w:ind w:right="154"/>
        <w:jc w:val="both"/>
        <w:rPr>
          <w:color w:val="333333"/>
          <w:sz w:val="16"/>
        </w:rPr>
      </w:pPr>
      <w:r>
        <w:rPr>
          <w:color w:val="333333"/>
          <w:sz w:val="16"/>
        </w:rPr>
        <w:t>Juhul kui saaja keeldub postisaadetist vastu võtmast seda avamata, peab ta tegema selle kohta vastava märkuse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postisaadetisele või postisaadetise saabumise teatele, kinnitades seda oma allkirja ja kuupäevaga. Kui saaja keeldub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sellist märkust tegemast, teeb vastava märkuse postitöötaja, kinnitades seda oma allkirjaga ning postitöötaja tehtud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märkus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võrdsustatakse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poolt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postisaadetise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vastuvõtmisest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keeldumisega.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Järele-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tagasisaadetud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vastavale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liigile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ettenähtud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korras.</w:t>
      </w:r>
    </w:p>
    <w:p w14:paraId="5E6F182B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77" w:line="242" w:lineRule="auto"/>
        <w:ind w:right="157"/>
        <w:jc w:val="both"/>
        <w:rPr>
          <w:color w:val="333333"/>
          <w:sz w:val="16"/>
        </w:rPr>
      </w:pPr>
      <w:r>
        <w:rPr>
          <w:color w:val="333333"/>
          <w:spacing w:val="-1"/>
          <w:sz w:val="16"/>
        </w:rPr>
        <w:t>Postil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on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õigus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võtta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6.2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6.3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sisuga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avalduste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tasu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määrata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korralduste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kehtivuse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periood. Lisaks on Postil õigus nõuda postisaadetise järele- või tagasisaatmisel tasu uue edastamise eest vastavalt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lastRenderedPageBreak/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hinnakirjale.</w:t>
      </w:r>
    </w:p>
    <w:p w14:paraId="66FF0794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2"/>
        <w:ind w:hanging="568"/>
        <w:jc w:val="both"/>
        <w:rPr>
          <w:color w:val="333333"/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nõuab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tagastamist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tagastab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võimatuse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tõttu,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siis:</w:t>
      </w:r>
    </w:p>
    <w:p w14:paraId="60D2B06D" w14:textId="77777777" w:rsidR="00B30A14" w:rsidRDefault="000E2E1B">
      <w:pPr>
        <w:pStyle w:val="ListParagraph"/>
        <w:numPr>
          <w:ilvl w:val="2"/>
          <w:numId w:val="11"/>
        </w:numPr>
        <w:tabs>
          <w:tab w:val="left" w:pos="686"/>
        </w:tabs>
        <w:spacing w:before="83" w:line="244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kui riigisisene või rahvusvaheline saadetis asub tagasinõudmise hetkel veel samas juurdepääsupunktis, kuhu see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edastamiseks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üle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anti,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tagastab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tasuta 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maksab tagasi tasutud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saatmiskulu;</w:t>
      </w:r>
    </w:p>
    <w:p w14:paraId="0DC72283" w14:textId="77777777" w:rsidR="00B30A14" w:rsidRDefault="000E2E1B">
      <w:pPr>
        <w:pStyle w:val="ListParagraph"/>
        <w:numPr>
          <w:ilvl w:val="2"/>
          <w:numId w:val="11"/>
        </w:numPr>
        <w:tabs>
          <w:tab w:val="left" w:pos="686"/>
        </w:tabs>
        <w:spacing w:before="80" w:line="244" w:lineRule="auto"/>
        <w:ind w:right="156"/>
        <w:jc w:val="both"/>
        <w:rPr>
          <w:sz w:val="16"/>
        </w:rPr>
      </w:pPr>
      <w:r>
        <w:rPr>
          <w:color w:val="333333"/>
          <w:sz w:val="16"/>
        </w:rPr>
        <w:t>kui siseriiklik saadetis ei asu tagasinõudmise hetkel enam samas juurdepääsupunktis, kuhu see edastamiseks üle anti,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siis tuleb tagastamise eest saatjal tasuda Postile riigisisese saadetise tagastamise kulu ja Postile tasutud saatmiskulu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hüvitata;</w:t>
      </w:r>
    </w:p>
    <w:p w14:paraId="2B83B80F" w14:textId="77777777" w:rsidR="00B30A14" w:rsidRDefault="000E2E1B">
      <w:pPr>
        <w:pStyle w:val="ListParagraph"/>
        <w:numPr>
          <w:ilvl w:val="2"/>
          <w:numId w:val="11"/>
        </w:numPr>
        <w:tabs>
          <w:tab w:val="left" w:pos="686"/>
        </w:tabs>
        <w:spacing w:before="77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kui rahvusvaheline saadetis ei asu tagasinõudmise hetkel enam samas juurdepääsupunktis, kuhu see edastamiseks üle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anti, kuid pole veel Eestist väljunud, siis tuleb tagastamise eest saatjal tasuda Postile riigisisese saadetise edastamise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kulu.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hüvitab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juba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tasutud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saatmiskulu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ulatuses,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ületab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samasuguse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siseriiklikku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edastamist.</w:t>
      </w:r>
    </w:p>
    <w:p w14:paraId="7738E153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0" w:line="242" w:lineRule="auto"/>
        <w:ind w:right="153"/>
        <w:jc w:val="both"/>
        <w:rPr>
          <w:color w:val="333333"/>
          <w:sz w:val="16"/>
        </w:rPr>
      </w:pPr>
      <w:r>
        <w:rPr>
          <w:color w:val="333333"/>
          <w:sz w:val="16"/>
        </w:rPr>
        <w:t>Hoiutähtaja möödumisel väljastamata jäänud rahvusvahelise postipakiga toimitakse vastavalt saatja poolt pakile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aadresskaardile märgitud korralduse kohaselt. Rahvusvahelist postipakki ei tagastata lähteriiki juhul, kui saatja keelas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tagasisaatmise, kirjutades sellekohase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märkuse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aadresskaardile.</w:t>
      </w:r>
    </w:p>
    <w:p w14:paraId="5C29311A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2"/>
        <w:ind w:hanging="568"/>
        <w:jc w:val="both"/>
        <w:rPr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6.2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6.3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korraldused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vormistatakse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kirjalikus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vormis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järgmised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andmed:</w:t>
      </w:r>
    </w:p>
    <w:p w14:paraId="334D8757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82"/>
        <w:ind w:hanging="208"/>
        <w:jc w:val="both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esitaja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nimi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(füüsilisel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isikul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perekonnanimi),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täpne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aadress,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telefoninumber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e-posti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aadress;</w:t>
      </w:r>
    </w:p>
    <w:p w14:paraId="404DE6BA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77" w:line="242" w:lineRule="auto"/>
        <w:ind w:right="163" w:hanging="207"/>
        <w:jc w:val="both"/>
        <w:rPr>
          <w:sz w:val="16"/>
        </w:rPr>
      </w:pPr>
      <w:r>
        <w:rPr>
          <w:color w:val="333333"/>
          <w:sz w:val="16"/>
        </w:rPr>
        <w:t xml:space="preserve">ühekordse </w:t>
      </w:r>
      <w:proofErr w:type="spellStart"/>
      <w:r>
        <w:rPr>
          <w:color w:val="333333"/>
          <w:sz w:val="16"/>
        </w:rPr>
        <w:t>järelesaatmise</w:t>
      </w:r>
      <w:proofErr w:type="spellEnd"/>
      <w:r>
        <w:rPr>
          <w:color w:val="333333"/>
          <w:sz w:val="16"/>
        </w:rPr>
        <w:t xml:space="preserve"> korral postisaadetise liik, number ning korralduse sisu (tagastamise korral märkida saadetisel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näidatud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</w:t>
      </w:r>
      <w:proofErr w:type="spellEnd"/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märkida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uus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täielik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aadress);</w:t>
      </w:r>
    </w:p>
    <w:p w14:paraId="07994A69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80"/>
        <w:ind w:right="160" w:hanging="207"/>
        <w:jc w:val="both"/>
        <w:rPr>
          <w:sz w:val="16"/>
        </w:rPr>
      </w:pPr>
      <w:r>
        <w:rPr>
          <w:color w:val="333333"/>
          <w:sz w:val="16"/>
        </w:rPr>
        <w:t>pideva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</w:t>
      </w:r>
      <w:proofErr w:type="spellEnd"/>
      <w:r>
        <w:rPr>
          <w:color w:val="333333"/>
          <w:sz w:val="16"/>
        </w:rPr>
        <w:t xml:space="preserve"> 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postisaadetistele märgitud 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senine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 uus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ning korralduse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kehtivuse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algus-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lõpukuupäev;</w:t>
      </w:r>
    </w:p>
    <w:p w14:paraId="3080E63B" w14:textId="53F6F6D4" w:rsidR="00282093" w:rsidRPr="00282093" w:rsidRDefault="000E2E1B" w:rsidP="00282093">
      <w:pPr>
        <w:pStyle w:val="ListParagraph"/>
        <w:numPr>
          <w:ilvl w:val="3"/>
          <w:numId w:val="14"/>
        </w:numPr>
        <w:tabs>
          <w:tab w:val="left" w:pos="686"/>
          <w:tab w:val="left" w:pos="686"/>
        </w:tabs>
        <w:spacing w:before="90"/>
        <w:jc w:val="both"/>
        <w:rPr>
          <w:color w:val="FF6600"/>
        </w:rPr>
      </w:pPr>
      <w:r w:rsidRPr="00494740">
        <w:rPr>
          <w:color w:val="333333"/>
          <w:sz w:val="16"/>
        </w:rPr>
        <w:t>avalduse</w:t>
      </w:r>
      <w:r w:rsidRPr="00494740">
        <w:rPr>
          <w:color w:val="333333"/>
          <w:spacing w:val="-4"/>
          <w:sz w:val="16"/>
        </w:rPr>
        <w:t xml:space="preserve"> </w:t>
      </w:r>
      <w:r w:rsidRPr="00494740">
        <w:rPr>
          <w:color w:val="333333"/>
          <w:sz w:val="16"/>
        </w:rPr>
        <w:t>esitamise</w:t>
      </w:r>
      <w:r w:rsidRPr="00494740">
        <w:rPr>
          <w:color w:val="333333"/>
          <w:spacing w:val="-5"/>
          <w:sz w:val="16"/>
        </w:rPr>
        <w:t xml:space="preserve"> </w:t>
      </w:r>
      <w:r w:rsidRPr="00494740">
        <w:rPr>
          <w:color w:val="333333"/>
          <w:sz w:val="16"/>
        </w:rPr>
        <w:t>kuupäev</w:t>
      </w:r>
      <w:r w:rsidRPr="00494740">
        <w:rPr>
          <w:color w:val="333333"/>
          <w:spacing w:val="-5"/>
          <w:sz w:val="16"/>
        </w:rPr>
        <w:t xml:space="preserve"> </w:t>
      </w:r>
      <w:r w:rsidRPr="00494740">
        <w:rPr>
          <w:color w:val="333333"/>
          <w:sz w:val="16"/>
        </w:rPr>
        <w:t>ja</w:t>
      </w:r>
      <w:r w:rsidRPr="00494740">
        <w:rPr>
          <w:color w:val="333333"/>
          <w:spacing w:val="-3"/>
          <w:sz w:val="16"/>
        </w:rPr>
        <w:t xml:space="preserve"> </w:t>
      </w:r>
      <w:r w:rsidRPr="00494740">
        <w:rPr>
          <w:color w:val="333333"/>
          <w:sz w:val="16"/>
        </w:rPr>
        <w:t>avaldaja</w:t>
      </w:r>
      <w:r w:rsidRPr="00494740">
        <w:rPr>
          <w:color w:val="333333"/>
          <w:spacing w:val="-4"/>
          <w:sz w:val="16"/>
        </w:rPr>
        <w:t xml:space="preserve"> </w:t>
      </w:r>
      <w:r w:rsidRPr="00494740">
        <w:rPr>
          <w:color w:val="333333"/>
          <w:sz w:val="16"/>
        </w:rPr>
        <w:t>allkiri.</w:t>
      </w:r>
      <w:bookmarkStart w:id="120" w:name="7._MATERIAALNE_VASTUTUS"/>
      <w:bookmarkEnd w:id="120"/>
    </w:p>
    <w:p w14:paraId="2CB37EAB" w14:textId="77777777" w:rsidR="00282093" w:rsidRPr="00282093" w:rsidRDefault="00282093" w:rsidP="00282093">
      <w:pPr>
        <w:pStyle w:val="ListParagraph"/>
        <w:tabs>
          <w:tab w:val="left" w:pos="686"/>
          <w:tab w:val="left" w:pos="686"/>
        </w:tabs>
        <w:spacing w:before="90"/>
        <w:ind w:firstLine="0"/>
        <w:jc w:val="both"/>
        <w:rPr>
          <w:color w:val="FF6600"/>
        </w:rPr>
      </w:pPr>
    </w:p>
    <w:p w14:paraId="076D30C4" w14:textId="6A894DF7" w:rsidR="00B30A14" w:rsidRPr="00494740" w:rsidRDefault="000E2E1B" w:rsidP="00494740">
      <w:pPr>
        <w:pStyle w:val="ListParagraph"/>
        <w:numPr>
          <w:ilvl w:val="0"/>
          <w:numId w:val="50"/>
        </w:numPr>
        <w:tabs>
          <w:tab w:val="left" w:pos="686"/>
          <w:tab w:val="left" w:pos="686"/>
        </w:tabs>
        <w:spacing w:before="90"/>
        <w:ind w:hanging="568"/>
        <w:jc w:val="both"/>
        <w:rPr>
          <w:color w:val="FF6600"/>
        </w:rPr>
      </w:pPr>
      <w:r w:rsidRPr="00494740">
        <w:rPr>
          <w:color w:val="FF6600"/>
          <w:spacing w:val="-2"/>
        </w:rPr>
        <w:t>MATERIAALNE</w:t>
      </w:r>
      <w:r w:rsidRPr="00494740">
        <w:rPr>
          <w:color w:val="FF6600"/>
          <w:spacing w:val="-12"/>
        </w:rPr>
        <w:t xml:space="preserve"> </w:t>
      </w:r>
      <w:r w:rsidRPr="00494740">
        <w:rPr>
          <w:color w:val="FF6600"/>
          <w:spacing w:val="-1"/>
        </w:rPr>
        <w:t>VASTUTUS</w:t>
      </w:r>
    </w:p>
    <w:p w14:paraId="02F4812F" w14:textId="77777777" w:rsidR="00B30A14" w:rsidRDefault="00B30A14">
      <w:pPr>
        <w:pStyle w:val="BodyText"/>
        <w:spacing w:before="7"/>
        <w:ind w:left="0" w:firstLine="0"/>
        <w:rPr>
          <w:rFonts w:ascii="Arial"/>
          <w:b/>
          <w:sz w:val="20"/>
        </w:rPr>
      </w:pPr>
    </w:p>
    <w:p w14:paraId="790CA177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Posti vastutus</w:t>
      </w:r>
    </w:p>
    <w:p w14:paraId="749B57AD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127"/>
        <w:ind w:hanging="568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materiaalselt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vastutav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eest,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tekib:</w:t>
      </w:r>
    </w:p>
    <w:p w14:paraId="067F8BF3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before="81" w:line="195" w:lineRule="exact"/>
        <w:ind w:hanging="208"/>
        <w:rPr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kaotsimineku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korral;</w:t>
      </w:r>
    </w:p>
    <w:p w14:paraId="6628A5BE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line="194" w:lineRule="exact"/>
        <w:ind w:hanging="208"/>
        <w:rPr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osalise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kahjustumise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(sh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rikkumise)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korral;</w:t>
      </w:r>
    </w:p>
    <w:p w14:paraId="406B5A44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line="195" w:lineRule="exact"/>
        <w:ind w:hanging="208"/>
        <w:rPr>
          <w:sz w:val="16"/>
        </w:rPr>
      </w:pPr>
      <w:r>
        <w:rPr>
          <w:color w:val="333333"/>
          <w:sz w:val="16"/>
        </w:rPr>
        <w:t>saajalt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täielikult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osaliselt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nõudmata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jätmise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korral.</w:t>
      </w:r>
    </w:p>
    <w:p w14:paraId="7172C049" w14:textId="77777777" w:rsidR="00B30A14" w:rsidRDefault="00B30A14">
      <w:pPr>
        <w:pStyle w:val="BodyText"/>
        <w:spacing w:before="3"/>
        <w:ind w:left="0" w:firstLine="0"/>
      </w:pPr>
    </w:p>
    <w:p w14:paraId="5A47ABB3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6"/>
        </w:tabs>
        <w:spacing w:before="1" w:line="244" w:lineRule="auto"/>
        <w:ind w:right="159"/>
        <w:jc w:val="both"/>
        <w:rPr>
          <w:sz w:val="16"/>
        </w:rPr>
      </w:pPr>
      <w:r>
        <w:rPr>
          <w:color w:val="333333"/>
          <w:sz w:val="16"/>
        </w:rPr>
        <w:t>Post kannab materiaalset vastutust otsese varalise kahju ulatuses, mis on tekkinud Posti süül (tahtlus, hooletus, raske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hooletus) ja vastab postisaadetises rüüstatu või rikutu tegelikule väärtusele, kuid mitte rohkem vastavale 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liigile kehtestatud kahju hüvitise maksimummäärast. Materiaalse kahju hulka ei arvestata kaudset kahju, sh saamata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jäänud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tulu.</w:t>
      </w:r>
    </w:p>
    <w:p w14:paraId="0A92E38C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6"/>
        </w:tabs>
        <w:spacing w:before="77" w:line="244" w:lineRule="auto"/>
        <w:ind w:right="160"/>
        <w:jc w:val="both"/>
        <w:rPr>
          <w:sz w:val="16"/>
        </w:rPr>
      </w:pPr>
      <w:r>
        <w:rPr>
          <w:color w:val="333333"/>
          <w:sz w:val="16"/>
        </w:rPr>
        <w:t>Siseriikliku tähtsaadetise või väärtsaadetise kaotsimineku, sisu rüüstamise või rikkumise korral on Post kohustatud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hüvitist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järgmistes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määrades:</w:t>
      </w:r>
    </w:p>
    <w:p w14:paraId="40302C74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79"/>
        <w:ind w:hanging="568"/>
        <w:jc w:val="both"/>
        <w:rPr>
          <w:sz w:val="16"/>
        </w:rPr>
      </w:pPr>
      <w:r>
        <w:rPr>
          <w:color w:val="333333"/>
          <w:sz w:val="16"/>
        </w:rPr>
        <w:t>tähtväljastusteate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kaotsimineku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saatekulu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ulatuses;</w:t>
      </w:r>
    </w:p>
    <w:p w14:paraId="132639A2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83"/>
        <w:ind w:right="151"/>
        <w:rPr>
          <w:sz w:val="16"/>
        </w:rPr>
      </w:pPr>
      <w:r>
        <w:rPr>
          <w:color w:val="333333"/>
          <w:sz w:val="16"/>
        </w:rPr>
        <w:t>tähtsaadetisena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edastatava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postipaki kaotsimineku,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kuni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35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eurot, kuid mitte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rohkem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 selle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tegelik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väärtus;</w:t>
      </w:r>
    </w:p>
    <w:p w14:paraId="3C7DA703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84" w:line="244" w:lineRule="auto"/>
        <w:ind w:right="160"/>
        <w:rPr>
          <w:sz w:val="16"/>
        </w:rPr>
      </w:pPr>
      <w:r>
        <w:rPr>
          <w:color w:val="333333"/>
          <w:sz w:val="16"/>
        </w:rPr>
        <w:t>väärtsaadetise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kaotsimineku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riisumise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hüvitatakse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ulatuses;</w:t>
      </w:r>
    </w:p>
    <w:p w14:paraId="3B7CE98B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80" w:line="244" w:lineRule="auto"/>
        <w:ind w:right="163"/>
        <w:rPr>
          <w:sz w:val="16"/>
        </w:rPr>
      </w:pPr>
      <w:r>
        <w:rPr>
          <w:color w:val="333333"/>
          <w:sz w:val="16"/>
        </w:rPr>
        <w:t>tähtsaadetise osalise rüüstamise või rikkumise korral vastavalt riisutud või rikutu väärtusele, kuid mitte rohkem vastavale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liigile kehtestatud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maksimummäärast;</w:t>
      </w:r>
    </w:p>
    <w:p w14:paraId="42184FF7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79"/>
        <w:ind w:right="163"/>
        <w:rPr>
          <w:sz w:val="16"/>
        </w:rPr>
      </w:pPr>
      <w:r>
        <w:rPr>
          <w:color w:val="333333"/>
          <w:sz w:val="16"/>
        </w:rPr>
        <w:t>väärtsaadetise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osalise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riisutu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rikutu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väärtusele,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kuid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mitte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rohkem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väärtusest;</w:t>
      </w:r>
    </w:p>
    <w:p w14:paraId="39C081BC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85" w:line="244" w:lineRule="auto"/>
        <w:ind w:right="156"/>
        <w:rPr>
          <w:sz w:val="16"/>
        </w:rPr>
      </w:pPr>
      <w:r>
        <w:rPr>
          <w:color w:val="333333"/>
          <w:sz w:val="16"/>
        </w:rPr>
        <w:t>saajalt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mittetäieliku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sissenõudmisel,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nõudmata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jätmisel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lunasumma ebaõige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väljamaksmise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vähem</w:t>
      </w:r>
      <w:r>
        <w:rPr>
          <w:color w:val="333333"/>
          <w:spacing w:val="2"/>
          <w:sz w:val="16"/>
        </w:rPr>
        <w:t xml:space="preserve"> </w:t>
      </w:r>
      <w:proofErr w:type="spellStart"/>
      <w:r>
        <w:rPr>
          <w:color w:val="333333"/>
          <w:sz w:val="16"/>
        </w:rPr>
        <w:t>sissenõutud</w:t>
      </w:r>
      <w:proofErr w:type="spellEnd"/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"/>
          <w:sz w:val="16"/>
        </w:rPr>
        <w:t xml:space="preserve"> </w:t>
      </w:r>
      <w:proofErr w:type="spellStart"/>
      <w:r>
        <w:rPr>
          <w:color w:val="333333"/>
          <w:sz w:val="16"/>
        </w:rPr>
        <w:t>väljamaksmata</w:t>
      </w:r>
      <w:proofErr w:type="spellEnd"/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jäetud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ulatuses.</w:t>
      </w:r>
    </w:p>
    <w:p w14:paraId="293DDC52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79" w:line="244" w:lineRule="auto"/>
        <w:ind w:right="161"/>
        <w:rPr>
          <w:sz w:val="16"/>
        </w:rPr>
      </w:pPr>
      <w:r>
        <w:rPr>
          <w:color w:val="333333"/>
          <w:sz w:val="16"/>
        </w:rPr>
        <w:t>Rahvusvahelise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kohustatud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hüvitist vastavalt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ülemaailmse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postikonventsiooni järgmistele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määradele:</w:t>
      </w:r>
    </w:p>
    <w:p w14:paraId="4539F328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79"/>
        <w:ind w:right="153"/>
        <w:rPr>
          <w:sz w:val="16"/>
        </w:rPr>
      </w:pPr>
      <w:r>
        <w:rPr>
          <w:color w:val="333333"/>
          <w:sz w:val="16"/>
        </w:rPr>
        <w:t>tähtsaadetisena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edastatava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ülemaailmsele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postikonventsioonile;</w:t>
      </w:r>
    </w:p>
    <w:p w14:paraId="5B32164D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85" w:line="244" w:lineRule="auto"/>
        <w:ind w:right="155"/>
        <w:rPr>
          <w:sz w:val="16"/>
        </w:rPr>
      </w:pPr>
      <w:r>
        <w:rPr>
          <w:color w:val="333333"/>
          <w:sz w:val="16"/>
        </w:rPr>
        <w:t>tähtsaadetisena edastatava postipaki kaotsimineku, sisu täieliku rüüstamise või rikkumise korral vastavalt ülemaailmsele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postikonventsioonile;</w:t>
      </w:r>
    </w:p>
    <w:p w14:paraId="2B8E80D5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79" w:line="244" w:lineRule="auto"/>
        <w:ind w:right="153"/>
        <w:rPr>
          <w:sz w:val="16"/>
        </w:rPr>
      </w:pPr>
      <w:r>
        <w:rPr>
          <w:color w:val="333333"/>
          <w:sz w:val="16"/>
        </w:rPr>
        <w:t>väärtsaadetise kaotsimineku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 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riisumise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hüvitatakse kahju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SDR-s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ulatuses;</w:t>
      </w:r>
    </w:p>
    <w:p w14:paraId="14F144B2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79"/>
        <w:ind w:right="163"/>
        <w:rPr>
          <w:sz w:val="16"/>
        </w:rPr>
      </w:pPr>
      <w:r>
        <w:rPr>
          <w:color w:val="333333"/>
          <w:sz w:val="16"/>
        </w:rPr>
        <w:t>tähtsaadetise osalise rüüstamise või rikkumise korral vastavalt riisutud või rikutu väärtusele, kuid mitte rohkem vastavale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liigile kehtestatud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maksimummäärast;</w:t>
      </w:r>
    </w:p>
    <w:p w14:paraId="06E527ED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85" w:line="244" w:lineRule="auto"/>
        <w:ind w:right="157"/>
        <w:rPr>
          <w:sz w:val="16"/>
        </w:rPr>
      </w:pPr>
      <w:r>
        <w:rPr>
          <w:color w:val="333333"/>
          <w:sz w:val="16"/>
        </w:rPr>
        <w:t>väärtsaadetise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osalise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riisutu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rikutu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väärtusele,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kuid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mitte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rohkem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väärtusest;</w:t>
      </w:r>
    </w:p>
    <w:p w14:paraId="2039589C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79"/>
        <w:ind w:right="160"/>
        <w:rPr>
          <w:sz w:val="16"/>
        </w:rPr>
      </w:pPr>
      <w:r>
        <w:rPr>
          <w:color w:val="333333"/>
          <w:sz w:val="16"/>
        </w:rPr>
        <w:t>saajalt mittetäieliku lunasumma sissenõudmisel, lunasumma nõudmata jätmisel või lunasumma ebaõige väljamaksmise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vähem</w:t>
      </w:r>
      <w:r>
        <w:rPr>
          <w:color w:val="333333"/>
          <w:spacing w:val="3"/>
          <w:sz w:val="16"/>
        </w:rPr>
        <w:t xml:space="preserve"> </w:t>
      </w:r>
      <w:proofErr w:type="spellStart"/>
      <w:r>
        <w:rPr>
          <w:color w:val="333333"/>
          <w:sz w:val="16"/>
        </w:rPr>
        <w:t>sissenõutud</w:t>
      </w:r>
      <w:proofErr w:type="spellEnd"/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proofErr w:type="spellStart"/>
      <w:r>
        <w:rPr>
          <w:color w:val="333333"/>
          <w:sz w:val="16"/>
        </w:rPr>
        <w:t>väljamaksmata</w:t>
      </w:r>
      <w:proofErr w:type="spellEnd"/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jäetud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ulatuses.</w:t>
      </w:r>
    </w:p>
    <w:p w14:paraId="53092446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85" w:line="244" w:lineRule="auto"/>
        <w:ind w:right="154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35"/>
          <w:sz w:val="16"/>
        </w:rPr>
        <w:t xml:space="preserve"> </w:t>
      </w:r>
      <w:r>
        <w:rPr>
          <w:color w:val="333333"/>
          <w:sz w:val="16"/>
        </w:rPr>
        <w:t>maksab</w:t>
      </w:r>
      <w:r>
        <w:rPr>
          <w:color w:val="333333"/>
          <w:spacing w:val="37"/>
          <w:sz w:val="16"/>
        </w:rPr>
        <w:t xml:space="preserve"> </w:t>
      </w:r>
      <w:r>
        <w:rPr>
          <w:color w:val="333333"/>
          <w:sz w:val="16"/>
        </w:rPr>
        <w:t>hüvitist</w:t>
      </w:r>
      <w:r>
        <w:rPr>
          <w:color w:val="333333"/>
          <w:spacing w:val="36"/>
          <w:sz w:val="16"/>
        </w:rPr>
        <w:t xml:space="preserve"> </w:t>
      </w:r>
      <w:r>
        <w:rPr>
          <w:color w:val="333333"/>
          <w:sz w:val="16"/>
        </w:rPr>
        <w:t>Eestist</w:t>
      </w:r>
      <w:r>
        <w:rPr>
          <w:color w:val="333333"/>
          <w:spacing w:val="38"/>
          <w:sz w:val="16"/>
        </w:rPr>
        <w:t xml:space="preserve"> </w:t>
      </w:r>
      <w:r>
        <w:rPr>
          <w:color w:val="333333"/>
          <w:sz w:val="16"/>
        </w:rPr>
        <w:t>välismaale</w:t>
      </w:r>
      <w:r>
        <w:rPr>
          <w:color w:val="333333"/>
          <w:spacing w:val="35"/>
          <w:sz w:val="16"/>
        </w:rPr>
        <w:t xml:space="preserve"> </w:t>
      </w:r>
      <w:r>
        <w:rPr>
          <w:color w:val="333333"/>
          <w:sz w:val="16"/>
        </w:rPr>
        <w:t>postitatud</w:t>
      </w:r>
      <w:r>
        <w:rPr>
          <w:color w:val="333333"/>
          <w:spacing w:val="37"/>
          <w:sz w:val="16"/>
        </w:rPr>
        <w:t xml:space="preserve"> </w:t>
      </w:r>
      <w:r>
        <w:rPr>
          <w:color w:val="333333"/>
          <w:sz w:val="16"/>
        </w:rPr>
        <w:t>postipaki  või</w:t>
      </w:r>
      <w:r>
        <w:rPr>
          <w:color w:val="333333"/>
          <w:spacing w:val="35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3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8"/>
          <w:sz w:val="16"/>
        </w:rPr>
        <w:t xml:space="preserve"> </w:t>
      </w:r>
      <w:r>
        <w:rPr>
          <w:color w:val="333333"/>
          <w:sz w:val="16"/>
        </w:rPr>
        <w:t>väärtsaadetisena</w:t>
      </w:r>
      <w:r>
        <w:rPr>
          <w:color w:val="333333"/>
          <w:spacing w:val="36"/>
          <w:sz w:val="16"/>
        </w:rPr>
        <w:t xml:space="preserve"> </w:t>
      </w:r>
      <w:r>
        <w:rPr>
          <w:color w:val="333333"/>
          <w:sz w:val="16"/>
        </w:rPr>
        <w:t>edastatud</w:t>
      </w:r>
      <w:r>
        <w:rPr>
          <w:color w:val="333333"/>
          <w:spacing w:val="37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tagastamise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korral,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kui:</w:t>
      </w:r>
    </w:p>
    <w:p w14:paraId="20C175D6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before="78" w:line="195" w:lineRule="exact"/>
        <w:ind w:hanging="208"/>
        <w:rPr>
          <w:sz w:val="16"/>
        </w:rPr>
      </w:pPr>
      <w:r>
        <w:rPr>
          <w:color w:val="333333"/>
          <w:sz w:val="16"/>
        </w:rPr>
        <w:t>postipakil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kirisaadetisel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näidatud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tagasisaatmise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põhjust;</w:t>
      </w:r>
    </w:p>
    <w:p w14:paraId="38D25581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line="195" w:lineRule="exact"/>
        <w:ind w:hanging="208"/>
        <w:rPr>
          <w:sz w:val="16"/>
        </w:rPr>
      </w:pPr>
      <w:r>
        <w:rPr>
          <w:color w:val="333333"/>
          <w:sz w:val="16"/>
        </w:rPr>
        <w:t>postipaki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saajat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leitud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poolse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eksimuse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tõttu.</w:t>
      </w:r>
    </w:p>
    <w:p w14:paraId="782709A1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81"/>
        <w:ind w:right="156"/>
        <w:rPr>
          <w:sz w:val="16"/>
        </w:rPr>
      </w:pPr>
      <w:r>
        <w:rPr>
          <w:color w:val="333333"/>
          <w:sz w:val="16"/>
        </w:rPr>
        <w:t>Punktis 7.1.5 nimetatud juhtudel tagastatakse saatjale edasi-tagasi saatmise tasu ja teised võimalikud maksed ja tariifid,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lastRenderedPageBreak/>
        <w:t>mis 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ole annulleeritud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tagasisaatmisel.</w:t>
      </w:r>
    </w:p>
    <w:p w14:paraId="0CA9688B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84" w:line="244" w:lineRule="auto"/>
        <w:ind w:right="158"/>
        <w:rPr>
          <w:sz w:val="16"/>
        </w:rPr>
      </w:pPr>
      <w:r>
        <w:rPr>
          <w:color w:val="333333"/>
          <w:sz w:val="16"/>
        </w:rPr>
        <w:t>Tähtsaadetise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esitada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vastuvõtmisel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kviitung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9.1.1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1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järeleotsimise</w:t>
      </w:r>
      <w:proofErr w:type="spellEnd"/>
      <w:r>
        <w:rPr>
          <w:color w:val="333333"/>
          <w:sz w:val="16"/>
        </w:rPr>
        <w:t xml:space="preserve"> avaldus.</w:t>
      </w:r>
    </w:p>
    <w:p w14:paraId="5A1C4422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80"/>
        <w:ind w:hanging="568"/>
        <w:rPr>
          <w:sz w:val="16"/>
        </w:rPr>
      </w:pPr>
      <w:r>
        <w:rPr>
          <w:color w:val="333333"/>
          <w:sz w:val="16"/>
        </w:rPr>
        <w:t>Hüvitise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väljamaksmine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toimub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siseriiklike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rahvusvaheliste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puhul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eurodes.</w:t>
      </w:r>
    </w:p>
    <w:p w14:paraId="096EA991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6"/>
        </w:tabs>
        <w:spacing w:before="82" w:line="244" w:lineRule="auto"/>
        <w:ind w:right="151"/>
        <w:jc w:val="both"/>
        <w:rPr>
          <w:sz w:val="16"/>
        </w:rPr>
      </w:pPr>
      <w:r>
        <w:rPr>
          <w:color w:val="333333"/>
          <w:sz w:val="16"/>
        </w:rPr>
        <w:t>Lisaks punktides 7.1.3 ja 7.1.4 sätestatule on tähtsaadetise või väärtsaadetise kaotsimineku, sisu täieliku riisumise 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rikkumise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korral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vastavalt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saatjal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saajal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õigus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saada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tagasi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ka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kõik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tasutud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maksud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tasud,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v.a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kindlustusmaks.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Sama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kehtib ka tähtsaadetise või väärtsaadetise kohta, millest saaja on halva seisukorra tõttu keeldunud, kui sellise seisukorra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põhjustanud 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 see toob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kaasa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tema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vastutuse.</w:t>
      </w:r>
    </w:p>
    <w:p w14:paraId="756BD1A6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6"/>
        </w:tabs>
        <w:spacing w:before="78" w:line="244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nõudnud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tähtsaadetise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kaotsimineku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punktides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7.1.3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7.1.4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ettenähtud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määradest väiksemat summat,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maksta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väiksema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summa.</w:t>
      </w:r>
    </w:p>
    <w:p w14:paraId="4456D36D" w14:textId="77777777" w:rsidR="00B30A14" w:rsidRDefault="00B30A14">
      <w:pPr>
        <w:pStyle w:val="BodyText"/>
        <w:spacing w:before="9"/>
        <w:ind w:left="0" w:firstLine="0"/>
        <w:rPr>
          <w:sz w:val="20"/>
        </w:rPr>
      </w:pPr>
    </w:p>
    <w:p w14:paraId="51F9DBD5" w14:textId="77777777" w:rsidR="00B30A14" w:rsidRDefault="000E2E1B">
      <w:pPr>
        <w:pStyle w:val="Heading3"/>
        <w:numPr>
          <w:ilvl w:val="1"/>
          <w:numId w:val="50"/>
        </w:numPr>
        <w:tabs>
          <w:tab w:val="left" w:pos="686"/>
        </w:tabs>
        <w:ind w:hanging="568"/>
        <w:jc w:val="both"/>
        <w:rPr>
          <w:color w:val="333333"/>
        </w:rPr>
      </w:pPr>
      <w:r>
        <w:rPr>
          <w:color w:val="333333"/>
        </w:rPr>
        <w:t>Posti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vabastamine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vastutusest,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informatsiooni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andmine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postisaladus</w:t>
      </w:r>
    </w:p>
    <w:p w14:paraId="79734F0B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5"/>
          <w:tab w:val="left" w:pos="686"/>
        </w:tabs>
        <w:spacing w:before="123" w:line="244" w:lineRule="auto"/>
        <w:ind w:right="158"/>
        <w:rPr>
          <w:sz w:val="16"/>
        </w:rPr>
      </w:pPr>
      <w:r>
        <w:rPr>
          <w:color w:val="333333"/>
          <w:sz w:val="16"/>
        </w:rPr>
        <w:t>Post ei vastuta materiaalselt lihtsaadetisena edastatud kirisaadetiste kaotsimineku, sisu täieliku või osalise kahjustumise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kättetoimetamisega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seotud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hilinemiste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eest.</w:t>
      </w:r>
    </w:p>
    <w:p w14:paraId="57AC62F0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6"/>
        </w:tabs>
        <w:spacing w:before="80"/>
        <w:ind w:hanging="568"/>
        <w:jc w:val="both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vabaneb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vastutusest,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nõuete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kohaselt.</w:t>
      </w:r>
    </w:p>
    <w:p w14:paraId="0B5C7A77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5"/>
          <w:tab w:val="left" w:pos="686"/>
        </w:tabs>
        <w:spacing w:before="123"/>
        <w:ind w:hanging="568"/>
        <w:rPr>
          <w:sz w:val="16"/>
        </w:rPr>
      </w:pPr>
      <w:r>
        <w:rPr>
          <w:color w:val="333333"/>
          <w:sz w:val="16"/>
        </w:rPr>
        <w:t>Posti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vastutus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jääb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püsima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järgmistel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juhtudel:</w:t>
      </w:r>
    </w:p>
    <w:p w14:paraId="75D2E292" w14:textId="77777777" w:rsidR="00B30A14" w:rsidRDefault="000E2E1B">
      <w:pPr>
        <w:pStyle w:val="ListParagraph"/>
        <w:numPr>
          <w:ilvl w:val="3"/>
          <w:numId w:val="7"/>
        </w:numPr>
        <w:tabs>
          <w:tab w:val="left" w:pos="686"/>
        </w:tabs>
        <w:spacing w:before="81"/>
        <w:ind w:hanging="568"/>
        <w:rPr>
          <w:sz w:val="16"/>
        </w:rPr>
      </w:pPr>
      <w:r>
        <w:rPr>
          <w:color w:val="333333"/>
          <w:sz w:val="16"/>
        </w:rPr>
        <w:t>saadetise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puudujääk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rikkumine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avastatakse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enne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väljastamist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väljastamise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ajal;</w:t>
      </w:r>
    </w:p>
    <w:p w14:paraId="364AF5D9" w14:textId="77777777" w:rsidR="00B30A14" w:rsidRDefault="000E2E1B">
      <w:pPr>
        <w:pStyle w:val="ListParagraph"/>
        <w:numPr>
          <w:ilvl w:val="3"/>
          <w:numId w:val="7"/>
        </w:numPr>
        <w:tabs>
          <w:tab w:val="left" w:pos="686"/>
        </w:tabs>
        <w:spacing w:before="83" w:line="244" w:lineRule="auto"/>
        <w:ind w:right="155"/>
        <w:rPr>
          <w:sz w:val="16"/>
        </w:rPr>
      </w:pPr>
      <w:r>
        <w:rPr>
          <w:color w:val="333333"/>
          <w:sz w:val="16"/>
        </w:rPr>
        <w:t>tähtsaadetis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saajale postkasti kaudu,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v.a juhul, 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väljastamise viis tuleneb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õigusaktides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nõuetest;</w:t>
      </w:r>
    </w:p>
    <w:p w14:paraId="6099980F" w14:textId="77777777" w:rsidR="00282093" w:rsidRPr="00282093" w:rsidRDefault="000E2E1B" w:rsidP="00282093">
      <w:pPr>
        <w:pStyle w:val="ListParagraph"/>
        <w:numPr>
          <w:ilvl w:val="3"/>
          <w:numId w:val="7"/>
        </w:numPr>
        <w:tabs>
          <w:tab w:val="left" w:pos="686"/>
        </w:tabs>
        <w:spacing w:before="92" w:line="244" w:lineRule="auto"/>
        <w:ind w:right="157"/>
        <w:jc w:val="both"/>
        <w:rPr>
          <w:sz w:val="16"/>
        </w:rPr>
      </w:pPr>
      <w:r w:rsidRPr="00282093">
        <w:rPr>
          <w:color w:val="333333"/>
          <w:sz w:val="16"/>
        </w:rPr>
        <w:t>kui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tagastatava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saadetise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puhul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saatja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võtab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väljastatava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saadetise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vastu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märkusega,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mille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kohaselt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tegemist</w:t>
      </w:r>
      <w:r w:rsidRPr="00282093">
        <w:rPr>
          <w:color w:val="333333"/>
          <w:spacing w:val="-41"/>
          <w:sz w:val="16"/>
        </w:rPr>
        <w:t xml:space="preserve"> </w:t>
      </w:r>
      <w:r w:rsidRPr="00282093">
        <w:rPr>
          <w:color w:val="333333"/>
          <w:sz w:val="16"/>
        </w:rPr>
        <w:t>rüüstatud või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rikutud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saadetisega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ning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kirjutab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koheselt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postkontorist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lahkumata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kahjunõude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avalduse;</w:t>
      </w:r>
    </w:p>
    <w:p w14:paraId="76D66F40" w14:textId="50121417" w:rsidR="00B30A14" w:rsidRPr="00282093" w:rsidRDefault="000E2E1B" w:rsidP="00282093">
      <w:pPr>
        <w:pStyle w:val="ListParagraph"/>
        <w:numPr>
          <w:ilvl w:val="3"/>
          <w:numId w:val="7"/>
        </w:numPr>
        <w:tabs>
          <w:tab w:val="left" w:pos="686"/>
        </w:tabs>
        <w:spacing w:before="92" w:line="244" w:lineRule="auto"/>
        <w:ind w:right="157"/>
        <w:jc w:val="both"/>
        <w:rPr>
          <w:sz w:val="16"/>
        </w:rPr>
      </w:pPr>
      <w:r w:rsidRPr="00282093">
        <w:rPr>
          <w:color w:val="333333"/>
          <w:sz w:val="16"/>
        </w:rPr>
        <w:t>kui tähtsaadetisena edastatava postipaki või väärtsaadetise saaja või lähtekohta tagastamise korral saatja, vaatamata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õigesti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vormistatud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saadetisele,</w:t>
      </w:r>
      <w:r w:rsidRPr="00282093">
        <w:rPr>
          <w:color w:val="333333"/>
          <w:spacing w:val="-8"/>
          <w:sz w:val="16"/>
        </w:rPr>
        <w:t xml:space="preserve"> </w:t>
      </w:r>
      <w:r w:rsidRPr="00282093">
        <w:rPr>
          <w:color w:val="333333"/>
          <w:sz w:val="16"/>
        </w:rPr>
        <w:t>teatab</w:t>
      </w:r>
      <w:r w:rsidRPr="00282093">
        <w:rPr>
          <w:color w:val="333333"/>
          <w:spacing w:val="-5"/>
          <w:sz w:val="16"/>
        </w:rPr>
        <w:t xml:space="preserve"> </w:t>
      </w:r>
      <w:r w:rsidRPr="00282093">
        <w:rPr>
          <w:color w:val="333333"/>
          <w:sz w:val="16"/>
        </w:rPr>
        <w:t>postkontorist</w:t>
      </w:r>
      <w:r w:rsidRPr="00282093">
        <w:rPr>
          <w:color w:val="333333"/>
          <w:spacing w:val="-5"/>
          <w:sz w:val="16"/>
        </w:rPr>
        <w:t xml:space="preserve"> </w:t>
      </w:r>
      <w:r w:rsidRPr="00282093">
        <w:rPr>
          <w:color w:val="333333"/>
          <w:sz w:val="16"/>
        </w:rPr>
        <w:t>lahkumata,</w:t>
      </w:r>
      <w:r w:rsidRPr="00282093">
        <w:rPr>
          <w:color w:val="333333"/>
          <w:spacing w:val="-3"/>
          <w:sz w:val="16"/>
        </w:rPr>
        <w:t xml:space="preserve"> </w:t>
      </w:r>
      <w:r w:rsidRPr="00282093">
        <w:rPr>
          <w:color w:val="333333"/>
          <w:sz w:val="16"/>
        </w:rPr>
        <w:t>et</w:t>
      </w:r>
      <w:r w:rsidRPr="00282093">
        <w:rPr>
          <w:color w:val="333333"/>
          <w:spacing w:val="-6"/>
          <w:sz w:val="16"/>
        </w:rPr>
        <w:t xml:space="preserve"> </w:t>
      </w:r>
      <w:r w:rsidRPr="00282093">
        <w:rPr>
          <w:color w:val="333333"/>
          <w:sz w:val="16"/>
        </w:rPr>
        <w:t>ta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-5"/>
          <w:sz w:val="16"/>
        </w:rPr>
        <w:t xml:space="preserve"> </w:t>
      </w:r>
      <w:r w:rsidRPr="00282093">
        <w:rPr>
          <w:color w:val="333333"/>
          <w:sz w:val="16"/>
        </w:rPr>
        <w:t>avastanud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saadetise</w:t>
      </w:r>
      <w:r w:rsidRPr="00282093">
        <w:rPr>
          <w:color w:val="333333"/>
          <w:spacing w:val="-9"/>
          <w:sz w:val="16"/>
        </w:rPr>
        <w:t xml:space="preserve"> </w:t>
      </w:r>
      <w:r w:rsidRPr="00282093">
        <w:rPr>
          <w:color w:val="333333"/>
          <w:sz w:val="16"/>
        </w:rPr>
        <w:t>sisu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varguse</w:t>
      </w:r>
      <w:r w:rsidRPr="00282093">
        <w:rPr>
          <w:color w:val="333333"/>
          <w:spacing w:val="-4"/>
          <w:sz w:val="16"/>
        </w:rPr>
        <w:t xml:space="preserve"> </w:t>
      </w:r>
      <w:r w:rsidRPr="00282093">
        <w:rPr>
          <w:color w:val="333333"/>
          <w:sz w:val="16"/>
        </w:rPr>
        <w:t>või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rikkumise.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Hüvitise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taotleja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peab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tõendama, et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vargus</w:t>
      </w:r>
      <w:r w:rsidRPr="00282093">
        <w:rPr>
          <w:color w:val="333333"/>
          <w:spacing w:val="3"/>
          <w:sz w:val="16"/>
        </w:rPr>
        <w:t xml:space="preserve"> </w:t>
      </w:r>
      <w:r w:rsidRPr="00282093">
        <w:rPr>
          <w:color w:val="333333"/>
          <w:sz w:val="16"/>
        </w:rPr>
        <w:t>või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rikkumine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ei toimunud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pärast väljastamist.</w:t>
      </w:r>
    </w:p>
    <w:p w14:paraId="1B76DBC5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6"/>
        </w:tabs>
        <w:spacing w:before="80"/>
        <w:ind w:hanging="568"/>
        <w:jc w:val="both"/>
        <w:rPr>
          <w:sz w:val="16"/>
        </w:rPr>
      </w:pPr>
      <w:r>
        <w:rPr>
          <w:color w:val="333333"/>
          <w:sz w:val="16"/>
        </w:rPr>
        <w:t>Post ei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vastuta:</w:t>
      </w:r>
    </w:p>
    <w:p w14:paraId="3838BAAD" w14:textId="22353FC3" w:rsidR="00F311AB" w:rsidRPr="00F311AB" w:rsidRDefault="00F311AB" w:rsidP="00F311AB">
      <w:pPr>
        <w:pStyle w:val="ListParagraph"/>
        <w:numPr>
          <w:ilvl w:val="3"/>
          <w:numId w:val="14"/>
        </w:numPr>
        <w:tabs>
          <w:tab w:val="left" w:pos="686"/>
        </w:tabs>
        <w:spacing w:line="195" w:lineRule="exact"/>
        <w:jc w:val="both"/>
        <w:rPr>
          <w:color w:val="333333"/>
          <w:sz w:val="16"/>
        </w:rPr>
      </w:pPr>
      <w:ins w:id="121" w:author="Pille Tees" w:date="2025-11-21T22:18:00Z">
        <w:r w:rsidRPr="00F311AB">
          <w:rPr>
            <w:color w:val="333333"/>
            <w:sz w:val="16"/>
          </w:rPr>
          <w:t>saatja poolt punktis 4.6.6 sätestatud nõuete täitmata jätmisest tuleneva võimaliku kahju, viivituse või lisakulude eest</w:t>
        </w:r>
      </w:ins>
    </w:p>
    <w:p w14:paraId="39D9CF3C" w14:textId="434E91B6" w:rsidR="00B30A14" w:rsidRDefault="000E2E1B" w:rsidP="00F311AB">
      <w:pPr>
        <w:pStyle w:val="ListParagraph"/>
        <w:numPr>
          <w:ilvl w:val="0"/>
          <w:numId w:val="6"/>
        </w:numPr>
        <w:tabs>
          <w:tab w:val="left" w:pos="686"/>
        </w:tabs>
        <w:spacing w:line="195" w:lineRule="exact"/>
        <w:ind w:hanging="208"/>
        <w:jc w:val="both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7.3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vääramatu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jõu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juhtudel;</w:t>
      </w:r>
    </w:p>
    <w:p w14:paraId="73F01340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ind w:right="152"/>
        <w:jc w:val="both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kui Post ei saa pidada saadetiste arvestust vääramatu jõu läbi ametlike dokumentide hävimise tõttu, tingimusel, et 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vastutust 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muul viisil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tõendatud;</w:t>
      </w:r>
    </w:p>
    <w:p w14:paraId="5C1F7203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before="2"/>
        <w:ind w:right="158"/>
        <w:jc w:val="both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puudumise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põhjustanud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süü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hooletus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(sh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mittenõuetekohane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pakendamine)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 sisu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laad;</w:t>
      </w:r>
    </w:p>
    <w:p w14:paraId="3D65CF5B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before="2" w:line="195" w:lineRule="exact"/>
        <w:ind w:hanging="208"/>
        <w:jc w:val="both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saadetiste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puhul,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sisaldavad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tüüptingimustes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saadetises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saatmiseks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keelatud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esemeid;</w:t>
      </w:r>
    </w:p>
    <w:p w14:paraId="05D0AFFA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ind w:right="152"/>
        <w:rPr>
          <w:rFonts w:ascii="Symbol" w:hAnsi="Symbol"/>
          <w:color w:val="404040"/>
          <w:sz w:val="16"/>
        </w:rPr>
      </w:pPr>
      <w:r>
        <w:rPr>
          <w:color w:val="333333"/>
          <w:sz w:val="16"/>
        </w:rPr>
        <w:t>saadetiste puhul, mille saatmine 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lubatud vaid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eritingimustel (näiteks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väärtsaadetises, teatud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viisil pakendatuna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lisateenusega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„Ettevaatlik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käsitlemine“),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kuid eritingimusi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järgitud;</w:t>
      </w:r>
    </w:p>
    <w:p w14:paraId="31FBBC19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6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kui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rahvusvaheline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saadetis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on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väljastatud/jäetud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väljastamata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sihtriigis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kehtivate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nõuete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kohaselt;</w:t>
      </w:r>
    </w:p>
    <w:p w14:paraId="216BE05A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kui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saadetised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on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vastavalt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õigusaktidele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arestitud;</w:t>
      </w:r>
    </w:p>
    <w:p w14:paraId="428AAB4C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väärtsaadetiste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puhul,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mis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on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kindlustatud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oluliselt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suurema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summa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eest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kui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nende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tegelik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väärtus;</w:t>
      </w:r>
    </w:p>
    <w:p w14:paraId="5CDA4AD7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esitanud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järelepärimist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kuue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alates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postitamise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päevale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järgnevast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päevast;</w:t>
      </w:r>
    </w:p>
    <w:p w14:paraId="3D75F7D7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sõjavangide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interneeritud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tsiviilisikute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pakkide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puhul;</w:t>
      </w:r>
    </w:p>
    <w:p w14:paraId="71B1D5DC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saatja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tegutseb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pahatahtlikult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eesmärgiga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hüvitist.</w:t>
      </w:r>
    </w:p>
    <w:p w14:paraId="4E664232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6"/>
        </w:tabs>
        <w:spacing w:before="122"/>
        <w:ind w:right="164"/>
        <w:jc w:val="both"/>
        <w:rPr>
          <w:sz w:val="16"/>
        </w:rPr>
      </w:pPr>
      <w:r>
        <w:rPr>
          <w:color w:val="333333"/>
          <w:sz w:val="16"/>
        </w:rPr>
        <w:t>Post ei võta endale vastutust mis tahes vormis esitatud tollideklaratsioonide eest ega otsuste eest, mis toll on teinud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tollikontrolliks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esitatud saadetiste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läbivaatamise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käigus.</w:t>
      </w:r>
    </w:p>
    <w:p w14:paraId="440659F2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6"/>
        </w:tabs>
        <w:spacing w:before="85" w:line="244" w:lineRule="auto"/>
        <w:ind w:right="160"/>
        <w:jc w:val="both"/>
        <w:rPr>
          <w:sz w:val="16"/>
        </w:rPr>
      </w:pPr>
      <w:r>
        <w:rPr>
          <w:color w:val="333333"/>
          <w:sz w:val="16"/>
        </w:rPr>
        <w:t>Post väljastab täht- ja väärtsaadetise kohta telefoni teel informatsiooni juhul, kui postiteenuse kasutaja teatab Postile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registreerimisenumbri, mis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saadetisele selle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võtmisel.</w:t>
      </w:r>
    </w:p>
    <w:p w14:paraId="42B57454" w14:textId="77777777" w:rsidR="00B30A14" w:rsidRDefault="00B30A14">
      <w:pPr>
        <w:pStyle w:val="BodyText"/>
        <w:spacing w:before="8"/>
        <w:ind w:left="0" w:firstLine="0"/>
        <w:rPr>
          <w:sz w:val="20"/>
        </w:rPr>
      </w:pPr>
    </w:p>
    <w:p w14:paraId="463C8512" w14:textId="77777777" w:rsidR="00B30A14" w:rsidRDefault="000E2E1B">
      <w:pPr>
        <w:pStyle w:val="Heading3"/>
        <w:numPr>
          <w:ilvl w:val="1"/>
          <w:numId w:val="5"/>
        </w:numPr>
        <w:tabs>
          <w:tab w:val="left" w:pos="686"/>
        </w:tabs>
        <w:ind w:hanging="568"/>
        <w:jc w:val="both"/>
      </w:pPr>
      <w:r>
        <w:rPr>
          <w:color w:val="333333"/>
        </w:rPr>
        <w:t>Vääramatu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jõud</w:t>
      </w:r>
    </w:p>
    <w:p w14:paraId="1AC9D31E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124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Vääramatu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jõud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asjaolu,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saanud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mõjutada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mõistlikkuse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põhimõttest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lähtudes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saanud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temalt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oodata,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lepingu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sõlmimise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lepinguvälise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kohustuse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tekkimise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ajal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asjaoluga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arvestaks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seda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väldiks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takistava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asjaolu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tagajärje ületaks.</w:t>
      </w:r>
    </w:p>
    <w:p w14:paraId="4BB4D5A1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2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Vääramatuks jõuks on muu hulgas Postist sõltumatute tehniliste häirete esinemine või takistused teenuse osutamisel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loodusõnnetuse,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katastroofi,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ebasoodsate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ilmastikutingimuste,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sõja,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streigi,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pandeemia,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õigusaktide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muudatuse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mõne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muu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erakorralise sündmuse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tagajärjel,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saanud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ette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näha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ära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hoida.</w:t>
      </w:r>
    </w:p>
    <w:p w14:paraId="73745003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0"/>
        <w:ind w:right="160"/>
        <w:jc w:val="both"/>
        <w:rPr>
          <w:sz w:val="16"/>
        </w:rPr>
      </w:pPr>
      <w:r>
        <w:rPr>
          <w:color w:val="333333"/>
          <w:sz w:val="16"/>
        </w:rPr>
        <w:t>Kui vääramatu jõu mõju on ajutine, on kohustuse rikkumine vabandatav üksnes aja vältel, mil vääramatu jõud kohustuse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täitmist takistas.</w:t>
      </w:r>
    </w:p>
    <w:p w14:paraId="502E6AB7" w14:textId="77777777" w:rsidR="00B30A14" w:rsidRDefault="00B30A14">
      <w:pPr>
        <w:pStyle w:val="BodyText"/>
        <w:spacing w:before="2"/>
        <w:ind w:left="0" w:firstLine="0"/>
        <w:rPr>
          <w:sz w:val="21"/>
        </w:rPr>
      </w:pPr>
    </w:p>
    <w:p w14:paraId="1FC0D06A" w14:textId="77777777" w:rsidR="00B30A14" w:rsidRDefault="000E2E1B">
      <w:pPr>
        <w:pStyle w:val="Heading3"/>
        <w:numPr>
          <w:ilvl w:val="1"/>
          <w:numId w:val="5"/>
        </w:numPr>
        <w:tabs>
          <w:tab w:val="left" w:pos="686"/>
        </w:tabs>
        <w:ind w:hanging="568"/>
        <w:jc w:val="both"/>
      </w:pPr>
      <w:r>
        <w:rPr>
          <w:color w:val="333333"/>
        </w:rPr>
        <w:t>Saatja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vastutus</w:t>
      </w:r>
    </w:p>
    <w:p w14:paraId="4308357E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126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Saadetise saatja vastutab postitöötajatele tekitatud kehavigastuste ning teistele postisaadetistele ja postiseadmetele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tekitatud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põhjustanud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esemete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saatmine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ja/või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erimärgistamise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tingimuste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täitmata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jätmine.</w:t>
      </w:r>
    </w:p>
    <w:p w14:paraId="2CF90B73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3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Keelatud esemete saatmise või postisaadetiste pakendamise ja/või erimärgistamise tingimuste täitmata jätmise tõttu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teistele postisaadetistele tekitatud kahju korral vastutab saatja iga rikutud saadetise eest samasuguses ulatuses nagu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Post.</w:t>
      </w:r>
    </w:p>
    <w:p w14:paraId="69390B19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2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Keelatud esemete saatmisel või postisaadetise pakendamise ja/või erimärgistamise tingimuste täitmata jätmisel jääb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vastutavaks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juhul,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 Post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on sellise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võtnud.</w:t>
      </w:r>
    </w:p>
    <w:p w14:paraId="4C6BB37F" w14:textId="22E668ED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0" w:line="244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Avaldama korrektse saadetise sisu koos muu nõutud infoga, kui saadetis on esemelise sisuga või kaubandusliku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eesmärgiga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 on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adresseeritud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väljapoole</w:t>
      </w:r>
      <w:r>
        <w:rPr>
          <w:color w:val="333333"/>
          <w:spacing w:val="1"/>
          <w:sz w:val="16"/>
        </w:rPr>
        <w:t xml:space="preserve"> </w:t>
      </w:r>
      <w:del w:id="122" w:author="Pille Tees" w:date="2025-11-21T22:19:00Z" w16du:dateUtc="2025-11-21T20:19:00Z">
        <w:r w:rsidDel="00F311AB">
          <w:rPr>
            <w:color w:val="333333"/>
            <w:sz w:val="16"/>
          </w:rPr>
          <w:delText>Euroopa</w:delText>
        </w:r>
        <w:r w:rsidDel="00F311AB">
          <w:rPr>
            <w:color w:val="333333"/>
            <w:spacing w:val="2"/>
            <w:sz w:val="16"/>
          </w:rPr>
          <w:delText xml:space="preserve"> </w:delText>
        </w:r>
        <w:r w:rsidDel="00F311AB">
          <w:rPr>
            <w:color w:val="333333"/>
            <w:sz w:val="16"/>
          </w:rPr>
          <w:delText>Liitu</w:delText>
        </w:r>
      </w:del>
      <w:ins w:id="123" w:author="Pille Tees" w:date="2025-11-21T22:19:00Z" w16du:dateUtc="2025-11-21T20:19:00Z">
        <w:r w:rsidR="00F311AB">
          <w:rPr>
            <w:color w:val="333333"/>
            <w:sz w:val="16"/>
          </w:rPr>
          <w:t>Eestit</w:t>
        </w:r>
      </w:ins>
      <w:r>
        <w:rPr>
          <w:color w:val="333333"/>
          <w:sz w:val="16"/>
        </w:rPr>
        <w:t>.</w:t>
      </w:r>
    </w:p>
    <w:p w14:paraId="5AD1DAD0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79"/>
        <w:ind w:hanging="568"/>
        <w:jc w:val="both"/>
        <w:rPr>
          <w:sz w:val="16"/>
        </w:rPr>
      </w:pPr>
      <w:r>
        <w:rPr>
          <w:color w:val="333333"/>
          <w:spacing w:val="-1"/>
          <w:sz w:val="16"/>
        </w:rPr>
        <w:t>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saatja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vastutab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12"/>
          <w:sz w:val="16"/>
        </w:rPr>
        <w:t xml:space="preserve"> </w:t>
      </w:r>
      <w:r>
        <w:rPr>
          <w:color w:val="333333"/>
          <w:spacing w:val="-1"/>
          <w:sz w:val="16"/>
        </w:rPr>
        <w:t>tema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kontaktandete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õiguse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eest,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pacing w:val="-1"/>
          <w:sz w:val="16"/>
        </w:rPr>
        <w:t>mille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alusel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kätte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saadavaks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tehakse.</w:t>
      </w:r>
    </w:p>
    <w:p w14:paraId="3FC448EF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3"/>
        <w:ind w:right="153"/>
        <w:jc w:val="both"/>
        <w:rPr>
          <w:sz w:val="16"/>
        </w:rPr>
      </w:pPr>
      <w:r>
        <w:rPr>
          <w:color w:val="333333"/>
          <w:sz w:val="16"/>
        </w:rPr>
        <w:t>Kui saatja on järginud saadetise vastuvõtmise tingimusi, ei vastuta ta pärast selle üleandmist saadetise töötlemisel Posti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lastRenderedPageBreak/>
        <w:t>süül tekkinud kahju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eest.</w:t>
      </w:r>
    </w:p>
    <w:p w14:paraId="682EDDD3" w14:textId="77777777" w:rsidR="00B30A14" w:rsidRDefault="00B30A14">
      <w:pPr>
        <w:pStyle w:val="BodyText"/>
        <w:ind w:left="0" w:firstLine="0"/>
        <w:rPr>
          <w:sz w:val="18"/>
        </w:rPr>
      </w:pPr>
    </w:p>
    <w:p w14:paraId="6900E228" w14:textId="77777777" w:rsidR="00B30A14" w:rsidRPr="00EA7A4E" w:rsidRDefault="000E2E1B">
      <w:pPr>
        <w:pStyle w:val="Heading1"/>
        <w:numPr>
          <w:ilvl w:val="0"/>
          <w:numId w:val="50"/>
        </w:numPr>
        <w:tabs>
          <w:tab w:val="left" w:pos="686"/>
        </w:tabs>
        <w:spacing w:before="157"/>
        <w:ind w:hanging="568"/>
        <w:jc w:val="both"/>
        <w:rPr>
          <w:color w:val="FF6600"/>
        </w:rPr>
      </w:pPr>
      <w:bookmarkStart w:id="124" w:name="8._NÕUDED_POSTKASTILE_JA_SELLE_PAIGUTAMI"/>
      <w:bookmarkStart w:id="125" w:name="_Toc214964401"/>
      <w:bookmarkEnd w:id="124"/>
      <w:r w:rsidRPr="00EA7A4E">
        <w:rPr>
          <w:color w:val="FF6600"/>
          <w:spacing w:val="-1"/>
        </w:rPr>
        <w:t>NÕUDED</w:t>
      </w:r>
      <w:r w:rsidRPr="00EA7A4E">
        <w:rPr>
          <w:color w:val="FF6600"/>
          <w:spacing w:val="-2"/>
        </w:rPr>
        <w:t xml:space="preserve"> </w:t>
      </w:r>
      <w:r w:rsidRPr="00EA7A4E">
        <w:rPr>
          <w:color w:val="FF6600"/>
          <w:spacing w:val="-1"/>
        </w:rPr>
        <w:t>POSTKASTILE</w:t>
      </w:r>
      <w:r w:rsidRPr="00EA7A4E">
        <w:rPr>
          <w:color w:val="FF6600"/>
          <w:spacing w:val="-2"/>
        </w:rPr>
        <w:t xml:space="preserve"> </w:t>
      </w:r>
      <w:r w:rsidRPr="00EA7A4E">
        <w:rPr>
          <w:color w:val="FF6600"/>
          <w:spacing w:val="-1"/>
        </w:rPr>
        <w:t>JA</w:t>
      </w:r>
      <w:r w:rsidRPr="00EA7A4E">
        <w:rPr>
          <w:color w:val="FF6600"/>
          <w:spacing w:val="-12"/>
        </w:rPr>
        <w:t xml:space="preserve"> </w:t>
      </w:r>
      <w:r w:rsidRPr="00EA7A4E">
        <w:rPr>
          <w:color w:val="FF6600"/>
          <w:spacing w:val="-1"/>
        </w:rPr>
        <w:t>SELLE</w:t>
      </w:r>
      <w:r w:rsidRPr="00EA7A4E">
        <w:rPr>
          <w:color w:val="FF6600"/>
          <w:spacing w:val="-2"/>
        </w:rPr>
        <w:t xml:space="preserve"> </w:t>
      </w:r>
      <w:r w:rsidRPr="00EA7A4E">
        <w:rPr>
          <w:color w:val="FF6600"/>
          <w:spacing w:val="-1"/>
        </w:rPr>
        <w:t>PAIGUTAMISELE</w:t>
      </w:r>
      <w:bookmarkEnd w:id="125"/>
    </w:p>
    <w:p w14:paraId="61F1180F" w14:textId="77777777" w:rsidR="00B30A14" w:rsidRDefault="000E2E1B">
      <w:pPr>
        <w:pStyle w:val="ListParagraph"/>
        <w:numPr>
          <w:ilvl w:val="1"/>
          <w:numId w:val="4"/>
        </w:numPr>
        <w:tabs>
          <w:tab w:val="left" w:pos="686"/>
        </w:tabs>
        <w:spacing w:before="125" w:line="242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Postkast peab olema teenuseosutajale äratuntav, lihtsasti märgatav ja juurdepääsetav ning tagama saadetiste säilimise.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Postkasti olemasolu ja korrasoleku tagab hoone või korteri omanik või valdaja, kui Postiga ei ole teisiti kokku lepitud.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minimaalsed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mõõtmed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25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×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35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×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cm.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postitamiseks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ette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nähtud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minimaalsed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mõõtmed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3</w:t>
      </w:r>
    </w:p>
    <w:p w14:paraId="7934D721" w14:textId="77777777" w:rsidR="00B30A14" w:rsidRDefault="000E2E1B">
      <w:pPr>
        <w:pStyle w:val="BodyText"/>
        <w:spacing w:before="3"/>
        <w:ind w:firstLine="0"/>
        <w:jc w:val="both"/>
      </w:pPr>
      <w:r>
        <w:rPr>
          <w:color w:val="333333"/>
        </w:rPr>
        <w:t>×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23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cm.</w:t>
      </w:r>
    </w:p>
    <w:p w14:paraId="7B2E0B77" w14:textId="77777777" w:rsidR="00B30A14" w:rsidRDefault="000E2E1B">
      <w:pPr>
        <w:pStyle w:val="ListParagraph"/>
        <w:numPr>
          <w:ilvl w:val="1"/>
          <w:numId w:val="4"/>
        </w:numPr>
        <w:tabs>
          <w:tab w:val="left" w:pos="686"/>
        </w:tabs>
        <w:spacing w:before="83" w:line="242" w:lineRule="auto"/>
        <w:ind w:right="155"/>
        <w:jc w:val="both"/>
        <w:rPr>
          <w:sz w:val="16"/>
        </w:rPr>
      </w:pPr>
      <w:r>
        <w:rPr>
          <w:color w:val="333333"/>
          <w:spacing w:val="-1"/>
          <w:sz w:val="16"/>
        </w:rPr>
        <w:t>Postkasti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paigutamise</w:t>
      </w:r>
      <w:r>
        <w:rPr>
          <w:color w:val="333333"/>
          <w:spacing w:val="-12"/>
          <w:sz w:val="16"/>
        </w:rPr>
        <w:t xml:space="preserve"> </w:t>
      </w:r>
      <w:r>
        <w:rPr>
          <w:color w:val="333333"/>
          <w:spacing w:val="-1"/>
          <w:sz w:val="16"/>
        </w:rPr>
        <w:t>soovist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tuleb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Posti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enne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postkasti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paigaldamist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teavitada.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saadab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omapoolse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vastuse</w:t>
      </w:r>
      <w:r>
        <w:rPr>
          <w:color w:val="333333"/>
          <w:spacing w:val="-12"/>
          <w:sz w:val="16"/>
        </w:rPr>
        <w:t xml:space="preserve"> </w:t>
      </w:r>
      <w:r>
        <w:rPr>
          <w:color w:val="333333"/>
          <w:sz w:val="16"/>
        </w:rPr>
        <w:t>soovitud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postikasti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asukoha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sobivuse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hiljemalt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kalendripäeva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jooksul.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kohustust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toimetada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saadetisi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postkasti,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paigutamine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Postiga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kooskõlastatud.</w:t>
      </w:r>
    </w:p>
    <w:p w14:paraId="307AC573" w14:textId="77777777" w:rsidR="00B30A14" w:rsidRDefault="000E2E1B">
      <w:pPr>
        <w:pStyle w:val="ListParagraph"/>
        <w:numPr>
          <w:ilvl w:val="1"/>
          <w:numId w:val="4"/>
        </w:numPr>
        <w:tabs>
          <w:tab w:val="left" w:pos="685"/>
          <w:tab w:val="left" w:pos="686"/>
        </w:tabs>
        <w:spacing w:before="124"/>
        <w:ind w:right="152"/>
        <w:rPr>
          <w:sz w:val="16"/>
        </w:rPr>
      </w:pPr>
      <w:r>
        <w:rPr>
          <w:color w:val="333333"/>
          <w:spacing w:val="-1"/>
          <w:sz w:val="16"/>
        </w:rPr>
        <w:t>Postiteenuse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kasutaja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teavitab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postkasti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paigutamisest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asukoha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muutumisest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kirjalikult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teel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</w:t>
      </w:r>
      <w:r>
        <w:rPr>
          <w:color w:val="0000FF"/>
          <w:spacing w:val="1"/>
          <w:sz w:val="16"/>
        </w:rPr>
        <w:t xml:space="preserve"> </w:t>
      </w:r>
      <w:hyperlink r:id="rId23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0000FF"/>
            <w:sz w:val="16"/>
          </w:rPr>
          <w:t xml:space="preserve"> </w:t>
        </w:r>
      </w:hyperlink>
      <w:r>
        <w:rPr>
          <w:color w:val="333333"/>
          <w:sz w:val="16"/>
        </w:rPr>
        <w:t>kaudu,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esitades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järgmiseid andmed:</w:t>
      </w:r>
    </w:p>
    <w:p w14:paraId="70F591EF" w14:textId="77777777" w:rsidR="00B30A14" w:rsidRDefault="000E2E1B">
      <w:pPr>
        <w:pStyle w:val="ListParagraph"/>
        <w:numPr>
          <w:ilvl w:val="2"/>
          <w:numId w:val="4"/>
        </w:numPr>
        <w:tabs>
          <w:tab w:val="left" w:pos="686"/>
        </w:tabs>
        <w:spacing w:before="83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esitaja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perekonnanimi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/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ärinimi;</w:t>
      </w:r>
    </w:p>
    <w:p w14:paraId="17EC70C4" w14:textId="77777777" w:rsidR="00B30A14" w:rsidRDefault="000E2E1B">
      <w:pPr>
        <w:pStyle w:val="ListParagraph"/>
        <w:numPr>
          <w:ilvl w:val="2"/>
          <w:numId w:val="4"/>
        </w:numPr>
        <w:tabs>
          <w:tab w:val="left" w:pos="686"/>
        </w:tabs>
        <w:spacing w:before="80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esitaja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telefoni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number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ja/või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aadress;</w:t>
      </w:r>
    </w:p>
    <w:p w14:paraId="64AEDB41" w14:textId="77777777" w:rsidR="00B30A14" w:rsidRDefault="000E2E1B">
      <w:pPr>
        <w:pStyle w:val="ListParagraph"/>
        <w:numPr>
          <w:ilvl w:val="2"/>
          <w:numId w:val="4"/>
        </w:numPr>
        <w:tabs>
          <w:tab w:val="left" w:pos="686"/>
        </w:tabs>
        <w:spacing w:before="77"/>
        <w:rPr>
          <w:sz w:val="16"/>
        </w:rPr>
      </w:pPr>
      <w:r>
        <w:rPr>
          <w:color w:val="333333"/>
          <w:sz w:val="16"/>
        </w:rPr>
        <w:t>paigaldatava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täpne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paigutamise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koha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kirjeldus;</w:t>
      </w:r>
    </w:p>
    <w:p w14:paraId="231E3477" w14:textId="77777777" w:rsidR="00B30A14" w:rsidRDefault="000E2E1B">
      <w:pPr>
        <w:pStyle w:val="ListParagraph"/>
        <w:numPr>
          <w:ilvl w:val="2"/>
          <w:numId w:val="4"/>
        </w:numPr>
        <w:tabs>
          <w:tab w:val="left" w:pos="686"/>
        </w:tabs>
        <w:spacing w:before="80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kuupäev.</w:t>
      </w:r>
    </w:p>
    <w:p w14:paraId="58CF89A1" w14:textId="77777777" w:rsidR="00B30A14" w:rsidRDefault="000E2E1B">
      <w:pPr>
        <w:pStyle w:val="ListParagraph"/>
        <w:numPr>
          <w:ilvl w:val="1"/>
          <w:numId w:val="4"/>
        </w:numPr>
        <w:tabs>
          <w:tab w:val="left" w:pos="685"/>
          <w:tab w:val="left" w:pos="686"/>
        </w:tabs>
        <w:spacing w:before="79" w:line="244" w:lineRule="auto"/>
        <w:ind w:right="156"/>
        <w:rPr>
          <w:sz w:val="16"/>
        </w:rPr>
      </w:pPr>
      <w:r>
        <w:rPr>
          <w:color w:val="333333"/>
          <w:sz w:val="16"/>
        </w:rPr>
        <w:t>Postiteenuse</w:t>
      </w:r>
      <w:r>
        <w:rPr>
          <w:color w:val="333333"/>
          <w:spacing w:val="14"/>
          <w:sz w:val="16"/>
        </w:rPr>
        <w:t xml:space="preserve"> </w:t>
      </w:r>
      <w:r>
        <w:rPr>
          <w:color w:val="333333"/>
          <w:sz w:val="16"/>
        </w:rPr>
        <w:t>kasutaja,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kes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soovib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postisaadetisi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kätte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saada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eraldi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teistest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korteris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(eramus)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elavatest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isikutest,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paigaldada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täiendava,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nimega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varustatud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postkasti, teavitades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sellest Posti.</w:t>
      </w:r>
    </w:p>
    <w:p w14:paraId="5B194D5D" w14:textId="77777777" w:rsidR="00282093" w:rsidRPr="00282093" w:rsidRDefault="000E2E1B" w:rsidP="00282093">
      <w:pPr>
        <w:pStyle w:val="ListParagraph"/>
        <w:numPr>
          <w:ilvl w:val="1"/>
          <w:numId w:val="4"/>
        </w:numPr>
        <w:tabs>
          <w:tab w:val="left" w:pos="686"/>
        </w:tabs>
        <w:spacing w:before="92" w:line="244" w:lineRule="auto"/>
        <w:ind w:right="153"/>
        <w:jc w:val="both"/>
        <w:rPr>
          <w:sz w:val="16"/>
        </w:rPr>
      </w:pPr>
      <w:r w:rsidRPr="00282093">
        <w:rPr>
          <w:color w:val="333333"/>
          <w:sz w:val="16"/>
        </w:rPr>
        <w:t>Postkastile kantakse selgelt loetavalt korteri või eramu number või perekonnanimi. Juriidilise isiku postkastile märgitakse</w:t>
      </w:r>
      <w:r w:rsidRPr="00282093">
        <w:rPr>
          <w:color w:val="333333"/>
          <w:spacing w:val="-40"/>
          <w:sz w:val="16"/>
        </w:rPr>
        <w:t xml:space="preserve"> </w:t>
      </w:r>
      <w:r w:rsidRPr="00282093">
        <w:rPr>
          <w:color w:val="333333"/>
          <w:sz w:val="16"/>
        </w:rPr>
        <w:t>lisaks juriidilise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isiku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nimi.</w:t>
      </w:r>
    </w:p>
    <w:p w14:paraId="2D67B168" w14:textId="7C336792" w:rsidR="00B30A14" w:rsidRPr="00282093" w:rsidRDefault="000E2E1B" w:rsidP="00282093">
      <w:pPr>
        <w:pStyle w:val="ListParagraph"/>
        <w:numPr>
          <w:ilvl w:val="1"/>
          <w:numId w:val="4"/>
        </w:numPr>
        <w:tabs>
          <w:tab w:val="left" w:pos="686"/>
        </w:tabs>
        <w:spacing w:before="92" w:line="244" w:lineRule="auto"/>
        <w:ind w:right="153"/>
        <w:jc w:val="both"/>
        <w:rPr>
          <w:sz w:val="16"/>
        </w:rPr>
      </w:pPr>
      <w:r w:rsidRPr="00282093">
        <w:rPr>
          <w:color w:val="333333"/>
          <w:sz w:val="16"/>
        </w:rPr>
        <w:t>Kui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saajal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postkast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puudub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või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Postil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puudub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juurdepääs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postkastile,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sh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olukorrad,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kus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postkastina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kasutatakse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mittetraditsioonilisi lahendusi (piimanõu kuuri nurgas, koht puuriidas, jms) ja see ei ole lihtsasti leitav, on tegemist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kättetoimetamise</w:t>
      </w:r>
      <w:r w:rsidRPr="00282093">
        <w:rPr>
          <w:color w:val="333333"/>
          <w:spacing w:val="-4"/>
          <w:sz w:val="16"/>
        </w:rPr>
        <w:t xml:space="preserve"> </w:t>
      </w:r>
      <w:r w:rsidRPr="00282093">
        <w:rPr>
          <w:color w:val="333333"/>
          <w:sz w:val="16"/>
        </w:rPr>
        <w:t>võimatusega.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Postisaadetise</w:t>
      </w:r>
      <w:r w:rsidRPr="00282093">
        <w:rPr>
          <w:color w:val="333333"/>
          <w:spacing w:val="-3"/>
          <w:sz w:val="16"/>
        </w:rPr>
        <w:t xml:space="preserve"> </w:t>
      </w:r>
      <w:r w:rsidRPr="00282093">
        <w:rPr>
          <w:color w:val="333333"/>
          <w:sz w:val="16"/>
        </w:rPr>
        <w:t>kättetoimetamise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võimatuse</w:t>
      </w:r>
      <w:r w:rsidRPr="00282093">
        <w:rPr>
          <w:color w:val="333333"/>
          <w:spacing w:val="-6"/>
          <w:sz w:val="16"/>
        </w:rPr>
        <w:t xml:space="preserve"> </w:t>
      </w:r>
      <w:r w:rsidRPr="00282093">
        <w:rPr>
          <w:color w:val="333333"/>
          <w:sz w:val="16"/>
        </w:rPr>
        <w:t>korral juhindub</w:t>
      </w:r>
      <w:r w:rsidRPr="00282093">
        <w:rPr>
          <w:color w:val="333333"/>
          <w:spacing w:val="-3"/>
          <w:sz w:val="16"/>
        </w:rPr>
        <w:t xml:space="preserve"> </w:t>
      </w:r>
      <w:r w:rsidRPr="00282093">
        <w:rPr>
          <w:color w:val="333333"/>
          <w:sz w:val="16"/>
        </w:rPr>
        <w:t>Post</w:t>
      </w:r>
      <w:r w:rsidRPr="00282093">
        <w:rPr>
          <w:color w:val="333333"/>
          <w:spacing w:val="7"/>
          <w:sz w:val="16"/>
        </w:rPr>
        <w:t xml:space="preserve"> </w:t>
      </w:r>
      <w:r w:rsidRPr="00282093">
        <w:rPr>
          <w:color w:val="333333"/>
          <w:sz w:val="16"/>
        </w:rPr>
        <w:t>postiseadusest.</w:t>
      </w:r>
    </w:p>
    <w:p w14:paraId="7E0D9DE5" w14:textId="77777777" w:rsidR="00B30A14" w:rsidRDefault="00B30A14">
      <w:pPr>
        <w:pStyle w:val="BodyText"/>
        <w:ind w:left="0" w:firstLine="0"/>
        <w:rPr>
          <w:sz w:val="18"/>
        </w:rPr>
      </w:pPr>
    </w:p>
    <w:p w14:paraId="6B6F6674" w14:textId="77777777" w:rsidR="00B30A14" w:rsidRPr="00EA7A4E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153"/>
        <w:ind w:hanging="568"/>
        <w:rPr>
          <w:color w:val="FF6600"/>
        </w:rPr>
      </w:pPr>
      <w:bookmarkStart w:id="126" w:name="9._KAEBUSTE_JA_AVALDUSTE_LAHENDAMINE"/>
      <w:bookmarkStart w:id="127" w:name="_Toc214964402"/>
      <w:bookmarkEnd w:id="126"/>
      <w:r w:rsidRPr="00EA7A4E">
        <w:rPr>
          <w:color w:val="FF6600"/>
          <w:w w:val="95"/>
        </w:rPr>
        <w:t>KAEBUSTE</w:t>
      </w:r>
      <w:r w:rsidRPr="00EA7A4E">
        <w:rPr>
          <w:color w:val="FF6600"/>
          <w:spacing w:val="57"/>
        </w:rPr>
        <w:t xml:space="preserve"> </w:t>
      </w:r>
      <w:r w:rsidRPr="00EA7A4E">
        <w:rPr>
          <w:color w:val="FF6600"/>
          <w:w w:val="95"/>
        </w:rPr>
        <w:t>JA</w:t>
      </w:r>
      <w:r w:rsidRPr="00EA7A4E">
        <w:rPr>
          <w:color w:val="FF6600"/>
          <w:spacing w:val="32"/>
          <w:w w:val="95"/>
        </w:rPr>
        <w:t xml:space="preserve"> </w:t>
      </w:r>
      <w:r w:rsidRPr="00EA7A4E">
        <w:rPr>
          <w:color w:val="FF6600"/>
          <w:w w:val="95"/>
        </w:rPr>
        <w:t>AVALDUSTE</w:t>
      </w:r>
      <w:r w:rsidRPr="00EA7A4E">
        <w:rPr>
          <w:color w:val="FF6600"/>
          <w:spacing w:val="58"/>
        </w:rPr>
        <w:t xml:space="preserve"> </w:t>
      </w:r>
      <w:r w:rsidRPr="00EA7A4E">
        <w:rPr>
          <w:color w:val="FF6600"/>
          <w:w w:val="95"/>
        </w:rPr>
        <w:t>LAHENDAMINE</w:t>
      </w:r>
      <w:bookmarkEnd w:id="127"/>
    </w:p>
    <w:p w14:paraId="2BBA718B" w14:textId="77777777" w:rsidR="00B30A14" w:rsidRDefault="00B30A14">
      <w:pPr>
        <w:pStyle w:val="BodyText"/>
        <w:spacing w:before="7"/>
        <w:ind w:left="0" w:firstLine="0"/>
        <w:rPr>
          <w:rFonts w:ascii="Arial"/>
          <w:b/>
          <w:sz w:val="20"/>
        </w:rPr>
      </w:pPr>
    </w:p>
    <w:p w14:paraId="2AA2AFA6" w14:textId="77777777" w:rsidR="00B30A14" w:rsidRDefault="000E2E1B">
      <w:pPr>
        <w:pStyle w:val="Heading3"/>
        <w:numPr>
          <w:ilvl w:val="1"/>
          <w:numId w:val="50"/>
        </w:numPr>
        <w:tabs>
          <w:tab w:val="left" w:pos="686"/>
        </w:tabs>
        <w:ind w:right="157"/>
        <w:jc w:val="both"/>
        <w:rPr>
          <w:color w:val="333333"/>
        </w:rPr>
      </w:pPr>
      <w:r>
        <w:rPr>
          <w:color w:val="333333"/>
        </w:rPr>
        <w:t>Kaebuste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lahendamise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kord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postisaadetise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kaotsimineku,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varguse,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rikkumise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või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kvaliteedinõuete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tüüptingimuste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rikkumise korral</w:t>
      </w:r>
    </w:p>
    <w:p w14:paraId="3E393817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5"/>
          <w:tab w:val="left" w:pos="686"/>
        </w:tabs>
        <w:spacing w:before="126"/>
        <w:ind w:hanging="568"/>
        <w:rPr>
          <w:sz w:val="16"/>
        </w:rPr>
      </w:pPr>
      <w:r>
        <w:rPr>
          <w:color w:val="333333"/>
          <w:sz w:val="16"/>
        </w:rPr>
        <w:t>Postiteenuse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kasutaja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esitada:</w:t>
      </w:r>
    </w:p>
    <w:p w14:paraId="34299A74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2" w:line="195" w:lineRule="exact"/>
        <w:ind w:hanging="208"/>
        <w:rPr>
          <w:sz w:val="16"/>
        </w:rPr>
      </w:pPr>
      <w:r>
        <w:rPr>
          <w:color w:val="333333"/>
          <w:sz w:val="16"/>
        </w:rPr>
        <w:t>kaebuse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teenuse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tüüptingimustele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mittevastavuse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(edaspidi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kaebus);</w:t>
      </w:r>
    </w:p>
    <w:p w14:paraId="3B1734A6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ind w:right="158"/>
        <w:rPr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2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järeleotsimise</w:t>
      </w:r>
      <w:proofErr w:type="spellEnd"/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avalduse,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sealhulgas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hüvitamise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avalduse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(edaspidi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avaldus)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seoses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puudujäägi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rikkumisega,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riigisiseste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rahvusvaheliste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saadetiste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korral.</w:t>
      </w:r>
    </w:p>
    <w:p w14:paraId="044B9C59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123"/>
        <w:ind w:right="153"/>
        <w:jc w:val="both"/>
        <w:rPr>
          <w:sz w:val="16"/>
        </w:rPr>
      </w:pPr>
      <w:r>
        <w:rPr>
          <w:color w:val="333333"/>
          <w:sz w:val="16"/>
        </w:rPr>
        <w:t>Kaebus või avaldus tuleb esitada Postile kirja või e-kirja teel või veebilehe</w:t>
      </w:r>
      <w:r>
        <w:rPr>
          <w:color w:val="0000FF"/>
          <w:sz w:val="16"/>
        </w:rPr>
        <w:t xml:space="preserve"> </w:t>
      </w:r>
      <w:hyperlink r:id="rId24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0000FF"/>
            <w:sz w:val="16"/>
          </w:rPr>
          <w:t xml:space="preserve"> </w:t>
        </w:r>
      </w:hyperlink>
      <w:r>
        <w:rPr>
          <w:color w:val="333333"/>
          <w:sz w:val="16"/>
        </w:rPr>
        <w:t>kaudu. Vastavad kontaktandmed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kättesaadavad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postkontorites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3"/>
          <w:sz w:val="16"/>
        </w:rPr>
        <w:t xml:space="preserve"> </w:t>
      </w:r>
      <w:hyperlink r:id="rId25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63B9C637" w14:textId="6326196D" w:rsidR="00B30A14" w:rsidRDefault="00CE53A1">
      <w:pPr>
        <w:pStyle w:val="BodyText"/>
        <w:spacing w:line="20" w:lineRule="exact"/>
        <w:ind w:left="3923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47A264" wp14:editId="0BD41B40">
                <wp:extent cx="29210" cy="7620"/>
                <wp:effectExtent l="1905" t="635" r="0" b="1270"/>
                <wp:docPr id="42181450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10" cy="7620"/>
                          <a:chOff x="0" y="0"/>
                          <a:chExt cx="46" cy="12"/>
                        </a:xfrm>
                      </wpg:grpSpPr>
                      <wps:wsp>
                        <wps:cNvPr id="195938880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" cy="1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497275" id="Group 2" o:spid="_x0000_s1026" style="width:2.3pt;height:.6pt;mso-position-horizontal-relative:char;mso-position-vertical-relative:line" coordsize="4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">
                <v:rect id="Rectangle 3" o:spid="_x0000_s1027" style="position:absolute;width:46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" fillcolor="#333" stroked="f"/>
                <w10:anchorlock/>
              </v:group>
            </w:pict>
          </mc:Fallback>
        </mc:AlternateContent>
      </w:r>
    </w:p>
    <w:p w14:paraId="68F61B8C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64" w:line="244" w:lineRule="auto"/>
        <w:ind w:right="151"/>
        <w:jc w:val="both"/>
        <w:rPr>
          <w:sz w:val="16"/>
        </w:rPr>
      </w:pPr>
      <w:r>
        <w:rPr>
          <w:color w:val="333333"/>
          <w:spacing w:val="-1"/>
          <w:sz w:val="16"/>
        </w:rPr>
        <w:t>Kaebus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või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postisaadetise</w:t>
      </w:r>
      <w:r>
        <w:rPr>
          <w:color w:val="333333"/>
          <w:spacing w:val="-9"/>
          <w:sz w:val="16"/>
        </w:rPr>
        <w:t xml:space="preserve"> </w:t>
      </w:r>
      <w:proofErr w:type="spellStart"/>
      <w:r>
        <w:rPr>
          <w:color w:val="333333"/>
          <w:spacing w:val="-1"/>
          <w:sz w:val="16"/>
        </w:rPr>
        <w:t>järeleotsimise</w:t>
      </w:r>
      <w:proofErr w:type="spellEnd"/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avaldus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tuleb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esitada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kuue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(6)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kuu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alates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üleandmisele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järgnevast päevast kirjalikult Posti postkontorisse, e-kirja teel või veebilehe</w:t>
      </w:r>
      <w:r>
        <w:rPr>
          <w:color w:val="0000FF"/>
          <w:sz w:val="16"/>
        </w:rPr>
        <w:t xml:space="preserve"> </w:t>
      </w:r>
      <w:hyperlink r:id="rId26">
        <w:r w:rsidR="00B30A14">
          <w:rPr>
            <w:color w:val="0000FF"/>
            <w:sz w:val="16"/>
            <w:u w:val="single" w:color="0000FF"/>
          </w:rPr>
          <w:t>omniva.ee</w:t>
        </w:r>
      </w:hyperlink>
      <w:r>
        <w:rPr>
          <w:color w:val="0000FF"/>
          <w:sz w:val="16"/>
        </w:rPr>
        <w:t xml:space="preserve"> </w:t>
      </w:r>
      <w:r>
        <w:rPr>
          <w:color w:val="333333"/>
          <w:sz w:val="16"/>
        </w:rPr>
        <w:t>kaudu. Avaldusele lisatakse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kviitung.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Elektroonilisel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puhul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postiteenuse kasutaja Postile postisaadetise vastuvõtmisel Posti poolt väljastatud kviitungi koopia 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 e-kirja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(skaneerituna)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teel. Kviitungi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puudumisel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2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järeleotsimise</w:t>
      </w:r>
      <w:proofErr w:type="spellEnd"/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tulemuslikkust.</w:t>
      </w:r>
    </w:p>
    <w:p w14:paraId="448BB575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118"/>
        <w:ind w:hanging="568"/>
        <w:jc w:val="both"/>
        <w:rPr>
          <w:sz w:val="16"/>
        </w:rPr>
      </w:pPr>
      <w:r>
        <w:rPr>
          <w:color w:val="333333"/>
          <w:sz w:val="16"/>
        </w:rPr>
        <w:t>Avalduses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järgmised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andmed:</w:t>
      </w:r>
    </w:p>
    <w:p w14:paraId="3EBD1D0D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0" w:line="242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avaldaja ees- ja perekonnanimi või juriidilise isiku ärinimi, aadress, telefoni number, arveldusarve number, kui 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 kahju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hüvitamine;</w:t>
      </w:r>
    </w:p>
    <w:p w14:paraId="78104380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0"/>
        <w:ind w:right="151"/>
        <w:jc w:val="both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aluseks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oleva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andmed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liik,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registreerimisnumber,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lähtekoha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postkontori nimi, lähetamise kuupäev, adressaadi nimi ja aadress ning postisaadetise avaldatud väärtus, lunatasuga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puhul ka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lunasumma);</w:t>
      </w:r>
    </w:p>
    <w:p w14:paraId="22FA8627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2" w:line="242" w:lineRule="auto"/>
        <w:ind w:right="161"/>
        <w:jc w:val="both"/>
        <w:rPr>
          <w:sz w:val="16"/>
        </w:rPr>
      </w:pPr>
      <w:r>
        <w:rPr>
          <w:color w:val="333333"/>
          <w:sz w:val="16"/>
        </w:rPr>
        <w:t>postisaadetise kaotsimineku, postisaadetise sisu kaotsimineku, puudujäägi või rikkumise kohta avalduse esitamisel ka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üksikasjalik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loetelu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esemete maksumus;</w:t>
      </w:r>
    </w:p>
    <w:p w14:paraId="7FF95B5C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0"/>
        <w:ind w:hanging="208"/>
        <w:jc w:val="both"/>
        <w:rPr>
          <w:sz w:val="16"/>
        </w:rPr>
      </w:pPr>
      <w:r>
        <w:rPr>
          <w:color w:val="333333"/>
          <w:sz w:val="16"/>
        </w:rPr>
        <w:t>millisel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viisil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soovitakse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vastust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(suuliselt,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kirjalikult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e-posti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teel).</w:t>
      </w:r>
    </w:p>
    <w:p w14:paraId="1C32C66B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120"/>
        <w:ind w:right="162"/>
        <w:jc w:val="both"/>
        <w:rPr>
          <w:sz w:val="16"/>
        </w:rPr>
      </w:pPr>
      <w:r>
        <w:rPr>
          <w:color w:val="333333"/>
          <w:sz w:val="16"/>
        </w:rPr>
        <w:t>Kui postiteenuse kasutaja esitab avalduse mitme postisaadetise kohta, mis on adresseeritud erinevatele aadressidele,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esitada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eraldi avaldus iga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 kohta.</w:t>
      </w:r>
    </w:p>
    <w:p w14:paraId="62F2C339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4"/>
        <w:ind w:hanging="568"/>
        <w:jc w:val="both"/>
        <w:rPr>
          <w:sz w:val="16"/>
        </w:rPr>
      </w:pPr>
      <w:r>
        <w:rPr>
          <w:color w:val="333333"/>
          <w:sz w:val="16"/>
        </w:rPr>
        <w:t>Postisaadetiste</w:t>
      </w:r>
      <w:r>
        <w:rPr>
          <w:color w:val="333333"/>
          <w:spacing w:val="-6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järeleotsimine</w:t>
      </w:r>
      <w:proofErr w:type="spellEnd"/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tasuta.</w:t>
      </w:r>
    </w:p>
    <w:p w14:paraId="16383F12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3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kaebus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avaldus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esitatud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hiljem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9.1.3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märgitud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aeg,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jätta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esitatud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kaebus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avaldus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rahuldamata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kaebuse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avalduse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esitajale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selle kohta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kirjalik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teade.</w:t>
      </w:r>
    </w:p>
    <w:p w14:paraId="06D85575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79" w:line="244" w:lineRule="auto"/>
        <w:ind w:right="157"/>
        <w:jc w:val="both"/>
        <w:rPr>
          <w:sz w:val="16"/>
        </w:rPr>
      </w:pPr>
      <w:r>
        <w:rPr>
          <w:color w:val="333333"/>
          <w:spacing w:val="-1"/>
          <w:sz w:val="16"/>
        </w:rPr>
        <w:t>Post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vaatab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avalduse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kaebuse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läbi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võimalikult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pacing w:val="-1"/>
          <w:sz w:val="16"/>
        </w:rPr>
        <w:t>kiiresti,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kuid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mitte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hiljem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kui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kümne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(10)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tööpäeva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alates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kaebuse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kuupäevast,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teavitab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otsusest avalduse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 kaebuse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esitajat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tema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soovitud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viisil.</w:t>
      </w:r>
    </w:p>
    <w:p w14:paraId="34531AA8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0" w:line="242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9.1.8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ammendavat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vastust,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teatatakse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vahevastusega kirjalikult ja vastatakse lõplikult ühe kuu jooksul. Juhul, kui kaebuse või avalduse lahendamiseks kuluv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aeg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pikem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üks (1)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kuu,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teatatakse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sellest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kaebuse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 avalduse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esitajale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antakse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vastus niipea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võimalik.</w:t>
      </w:r>
    </w:p>
    <w:p w14:paraId="73327EDD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3" w:line="244" w:lineRule="auto"/>
        <w:ind w:right="159"/>
        <w:jc w:val="both"/>
        <w:rPr>
          <w:sz w:val="16"/>
        </w:rPr>
      </w:pPr>
      <w:r>
        <w:rPr>
          <w:color w:val="333333"/>
          <w:sz w:val="16"/>
        </w:rPr>
        <w:t>Avaldus või kaebus rahvusvaheliste postisaadetiste kohta lahendatakse hiljemalt kahe (2) kuu jooksul alates 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kaebuse esitamisele järgnevast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päevast.</w:t>
      </w:r>
    </w:p>
    <w:p w14:paraId="7339CA56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79"/>
        <w:ind w:right="156"/>
        <w:jc w:val="both"/>
        <w:rPr>
          <w:sz w:val="16"/>
        </w:rPr>
      </w:pPr>
      <w:r>
        <w:rPr>
          <w:color w:val="333333"/>
          <w:sz w:val="16"/>
        </w:rPr>
        <w:t>Kui avaldust või kaebust ei ole võimalik lahendada, antakse selle esitajale vastus koos põhjendustega (viidetega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kehtivatele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õigusaktidele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eeskirjadele).</w:t>
      </w:r>
    </w:p>
    <w:p w14:paraId="0B142E5F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4"/>
        <w:ind w:hanging="568"/>
        <w:jc w:val="both"/>
        <w:rPr>
          <w:sz w:val="16"/>
        </w:rPr>
      </w:pPr>
      <w:r>
        <w:rPr>
          <w:color w:val="333333"/>
          <w:sz w:val="16"/>
        </w:rPr>
        <w:t>Postiga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kokkuleppe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mittesaavutamisel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kasutajal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pöörduda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Konkurentsiameti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kohtu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poole.</w:t>
      </w:r>
    </w:p>
    <w:p w14:paraId="20439FFF" w14:textId="77777777" w:rsidR="00B30A14" w:rsidRDefault="00B30A14">
      <w:pPr>
        <w:pStyle w:val="BodyText"/>
        <w:spacing w:before="1"/>
        <w:ind w:left="0" w:firstLine="0"/>
        <w:rPr>
          <w:sz w:val="21"/>
        </w:rPr>
      </w:pPr>
    </w:p>
    <w:p w14:paraId="5D5DB6ED" w14:textId="77777777" w:rsidR="00B30A14" w:rsidRDefault="000E2E1B">
      <w:pPr>
        <w:pStyle w:val="Heading3"/>
        <w:numPr>
          <w:ilvl w:val="1"/>
          <w:numId w:val="50"/>
        </w:numPr>
        <w:tabs>
          <w:tab w:val="left" w:pos="686"/>
        </w:tabs>
        <w:ind w:hanging="568"/>
        <w:jc w:val="both"/>
        <w:rPr>
          <w:color w:val="333333"/>
        </w:rPr>
      </w:pPr>
      <w:r>
        <w:rPr>
          <w:color w:val="333333"/>
        </w:rPr>
        <w:lastRenderedPageBreak/>
        <w:t>Postisaadetise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eest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võetud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tasu tagasimaksmine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kahju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hüvitamine</w:t>
      </w:r>
    </w:p>
    <w:p w14:paraId="6F3F9243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5"/>
          <w:tab w:val="left" w:pos="686"/>
        </w:tabs>
        <w:spacing w:before="126"/>
        <w:ind w:right="162"/>
        <w:rPr>
          <w:sz w:val="16"/>
        </w:rPr>
      </w:pPr>
      <w:r>
        <w:rPr>
          <w:color w:val="333333"/>
          <w:sz w:val="16"/>
        </w:rPr>
        <w:t>Üldjuhul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kellel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loovutada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saajale,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teatades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vastavasisulisest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soovist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kirjalikult.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saaja võib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volitada hüvitist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võtma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kolmanda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isiku.</w:t>
      </w:r>
    </w:p>
    <w:p w14:paraId="74DB1151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5"/>
          <w:tab w:val="left" w:pos="686"/>
        </w:tabs>
        <w:spacing w:before="84" w:line="244" w:lineRule="auto"/>
        <w:ind w:right="155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maksab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mõistliku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aja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14"/>
          <w:sz w:val="16"/>
        </w:rPr>
        <w:t xml:space="preserve"> </w:t>
      </w:r>
      <w:r>
        <w:rPr>
          <w:color w:val="333333"/>
          <w:sz w:val="16"/>
        </w:rPr>
        <w:t>pärast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seda,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selgunud,</w:t>
      </w:r>
      <w:r>
        <w:rPr>
          <w:color w:val="333333"/>
          <w:spacing w:val="14"/>
          <w:sz w:val="16"/>
        </w:rPr>
        <w:t xml:space="preserve"> </w:t>
      </w:r>
      <w:r>
        <w:rPr>
          <w:color w:val="333333"/>
          <w:sz w:val="16"/>
        </w:rPr>
        <w:t>et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postisaadetis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hävinenud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3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järeleotsimise</w:t>
      </w:r>
      <w:proofErr w:type="spellEnd"/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tagajärjena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tuvastatud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kaotsiminek.</w:t>
      </w:r>
    </w:p>
    <w:p w14:paraId="13344FBB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5"/>
          <w:tab w:val="left" w:pos="686"/>
        </w:tabs>
        <w:spacing w:before="80"/>
        <w:ind w:hanging="568"/>
        <w:rPr>
          <w:sz w:val="16"/>
        </w:rPr>
      </w:pPr>
      <w:r>
        <w:rPr>
          <w:color w:val="333333"/>
          <w:sz w:val="16"/>
        </w:rPr>
        <w:t>Hüvitis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kantakse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arveldusarvele.</w:t>
      </w:r>
    </w:p>
    <w:p w14:paraId="58E383C9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6"/>
        </w:tabs>
        <w:spacing w:before="83" w:line="242" w:lineRule="auto"/>
        <w:ind w:right="158"/>
        <w:jc w:val="both"/>
        <w:rPr>
          <w:sz w:val="16"/>
        </w:rPr>
      </w:pPr>
      <w:r>
        <w:rPr>
          <w:color w:val="333333"/>
          <w:sz w:val="16"/>
        </w:rPr>
        <w:t>Kui pärast hüvitise maksmist leitakse kadunuks peetud postisaadetis või selle osa üles, teatab Post hüvitise saanud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isikule, et tal on õigus saada kadunuks peetud postisaadetis või selle osa kätte kolme kuu jooksul, juhul kui ta maksab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tagasi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väljamakstud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hüvitise.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saanud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isik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keeldub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leitud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postisaadetisest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ta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vasta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kümne</w:t>
      </w:r>
    </w:p>
    <w:p w14:paraId="2B43A178" w14:textId="77777777" w:rsidR="00B30A14" w:rsidRDefault="000E2E1B">
      <w:pPr>
        <w:pStyle w:val="BodyText"/>
        <w:spacing w:before="3" w:line="244" w:lineRule="auto"/>
        <w:ind w:right="158" w:firstLine="0"/>
        <w:jc w:val="both"/>
      </w:pPr>
      <w:r>
        <w:rPr>
          <w:color w:val="333333"/>
          <w:spacing w:val="-1"/>
        </w:rPr>
        <w:t>(10)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tööpäeva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jooksul,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et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ta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soovib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leitud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postisaadetise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vastu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võtta,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edastab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Post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samasuguse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teate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vastavalt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kas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saajale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või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saatjale (isik, kellele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makstud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hüvitist),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andes sellele isikule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vastamiseks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samasuguse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tähtaja.</w:t>
      </w:r>
    </w:p>
    <w:p w14:paraId="5C963E33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6"/>
        </w:tabs>
        <w:spacing w:before="80" w:line="242" w:lineRule="auto"/>
        <w:ind w:right="154"/>
        <w:jc w:val="both"/>
        <w:rPr>
          <w:sz w:val="16"/>
        </w:rPr>
      </w:pPr>
      <w:r>
        <w:rPr>
          <w:color w:val="333333"/>
          <w:sz w:val="16"/>
        </w:rPr>
        <w:t>Kui saatja ja saaja keelduvad leitud postisaadetisest või ei vasta Postile punktis 9.2.4 sätestatud tähtaja jooksul, läheb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 omand üle Postile või teisele postiteenuse osutajale (rahvusvaheliste postisaadetiste korral), kes maksis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seoses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hävimise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kaotsiminekuga.</w:t>
      </w:r>
    </w:p>
    <w:p w14:paraId="0ADD20EB" w14:textId="77777777" w:rsidR="00B30A14" w:rsidRDefault="00B30A14">
      <w:pPr>
        <w:pStyle w:val="BodyText"/>
        <w:ind w:left="0" w:firstLine="0"/>
        <w:rPr>
          <w:sz w:val="18"/>
        </w:rPr>
      </w:pPr>
    </w:p>
    <w:p w14:paraId="60448A8C" w14:textId="77777777" w:rsidR="00B30A14" w:rsidRPr="00EA7A4E" w:rsidRDefault="000E2E1B">
      <w:pPr>
        <w:pStyle w:val="Heading1"/>
        <w:numPr>
          <w:ilvl w:val="0"/>
          <w:numId w:val="50"/>
        </w:numPr>
        <w:tabs>
          <w:tab w:val="left" w:pos="686"/>
        </w:tabs>
        <w:ind w:hanging="568"/>
        <w:jc w:val="both"/>
        <w:rPr>
          <w:color w:val="FF6600"/>
        </w:rPr>
      </w:pPr>
      <w:bookmarkStart w:id="128" w:name="10._ISIKUANDMETE_TÖÖTLEMISE_JA_KASUTAMIS"/>
      <w:bookmarkStart w:id="129" w:name="_Toc214964403"/>
      <w:bookmarkEnd w:id="128"/>
      <w:r w:rsidRPr="00EA7A4E">
        <w:rPr>
          <w:color w:val="FF6600"/>
          <w:spacing w:val="-1"/>
        </w:rPr>
        <w:t>ISIKUANDMETE</w:t>
      </w:r>
      <w:r w:rsidRPr="00EA7A4E">
        <w:rPr>
          <w:color w:val="FF6600"/>
          <w:spacing w:val="-8"/>
        </w:rPr>
        <w:t xml:space="preserve"> </w:t>
      </w:r>
      <w:r w:rsidRPr="00EA7A4E">
        <w:rPr>
          <w:color w:val="FF6600"/>
        </w:rPr>
        <w:t>TÖÖTLEMISE</w:t>
      </w:r>
      <w:r w:rsidRPr="00EA7A4E">
        <w:rPr>
          <w:color w:val="FF6600"/>
          <w:spacing w:val="-4"/>
        </w:rPr>
        <w:t xml:space="preserve"> </w:t>
      </w:r>
      <w:r w:rsidRPr="00EA7A4E">
        <w:rPr>
          <w:color w:val="FF6600"/>
        </w:rPr>
        <w:t>JA</w:t>
      </w:r>
      <w:r w:rsidRPr="00EA7A4E">
        <w:rPr>
          <w:color w:val="FF6600"/>
          <w:spacing w:val="-13"/>
        </w:rPr>
        <w:t xml:space="preserve"> </w:t>
      </w:r>
      <w:r w:rsidRPr="00EA7A4E">
        <w:rPr>
          <w:color w:val="FF6600"/>
        </w:rPr>
        <w:t>KASUTAMISE</w:t>
      </w:r>
      <w:r w:rsidRPr="00EA7A4E">
        <w:rPr>
          <w:color w:val="FF6600"/>
          <w:spacing w:val="-2"/>
        </w:rPr>
        <w:t xml:space="preserve"> </w:t>
      </w:r>
      <w:r w:rsidRPr="00EA7A4E">
        <w:rPr>
          <w:color w:val="FF6600"/>
        </w:rPr>
        <w:t>KORD</w:t>
      </w:r>
      <w:bookmarkEnd w:id="129"/>
    </w:p>
    <w:p w14:paraId="2736FF18" w14:textId="673A9291" w:rsidR="00282093" w:rsidRDefault="000E2E1B" w:rsidP="00282093">
      <w:pPr>
        <w:pStyle w:val="ListParagraph"/>
        <w:numPr>
          <w:ilvl w:val="1"/>
          <w:numId w:val="50"/>
        </w:numPr>
        <w:tabs>
          <w:tab w:val="left" w:pos="686"/>
        </w:tabs>
        <w:spacing w:before="94"/>
        <w:ind w:left="118" w:right="136" w:firstLine="24"/>
        <w:jc w:val="both"/>
      </w:pPr>
      <w:r w:rsidRPr="00282093">
        <w:rPr>
          <w:color w:val="333333"/>
          <w:sz w:val="16"/>
        </w:rPr>
        <w:t>Isikuandemete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töötlemine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ja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kasutamine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universaalse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postiteenuse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osutamisel</w:t>
      </w:r>
      <w:r w:rsid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toimub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kooskõlas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postiseadusega,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isikuandmete kaitse seadusega ja Posti poolt kehtestatud kliendiandmete töötlemise põhimõtetega. Kliendiandmete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töötlemise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põhimõtted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avalikustatud</w:t>
      </w:r>
      <w:r w:rsidRPr="00282093">
        <w:rPr>
          <w:color w:val="333333"/>
          <w:spacing w:val="3"/>
          <w:sz w:val="16"/>
        </w:rPr>
        <w:t xml:space="preserve"> </w:t>
      </w:r>
      <w:r w:rsidRPr="00282093">
        <w:rPr>
          <w:color w:val="333333"/>
          <w:sz w:val="16"/>
        </w:rPr>
        <w:t>veebilehel</w:t>
      </w:r>
      <w:r w:rsidRPr="00282093">
        <w:rPr>
          <w:color w:val="0000FF"/>
          <w:spacing w:val="3"/>
          <w:sz w:val="16"/>
        </w:rPr>
        <w:t xml:space="preserve"> </w:t>
      </w:r>
      <w:hyperlink r:id="rId27">
        <w:r w:rsidR="00B30A14" w:rsidRPr="00282093">
          <w:rPr>
            <w:color w:val="0000FF"/>
            <w:sz w:val="16"/>
            <w:u w:val="single" w:color="0000FF"/>
          </w:rPr>
          <w:t>omniva.ee</w:t>
        </w:r>
        <w:r w:rsidR="00B30A14" w:rsidRPr="00282093">
          <w:rPr>
            <w:color w:val="333333"/>
            <w:sz w:val="16"/>
          </w:rPr>
          <w:t>.</w:t>
        </w:r>
      </w:hyperlink>
    </w:p>
    <w:p w14:paraId="53A73907" w14:textId="644787F0" w:rsidR="00B30A14" w:rsidRDefault="000E2E1B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  <w:r>
        <w:t>Lisa 1. Pakendamise ja märgistamise juhend, 19 lehel (eraldi lisa)</w:t>
      </w:r>
      <w:r w:rsidRPr="00282093">
        <w:rPr>
          <w:spacing w:val="-56"/>
        </w:rPr>
        <w:t xml:space="preserve"> </w:t>
      </w:r>
      <w:r>
        <w:t>Lisa</w:t>
      </w:r>
      <w:r w:rsidRPr="00282093">
        <w:rPr>
          <w:spacing w:val="-3"/>
        </w:rPr>
        <w:t xml:space="preserve"> </w:t>
      </w:r>
      <w:r>
        <w:t>2.</w:t>
      </w:r>
      <w:r w:rsidRPr="00282093">
        <w:rPr>
          <w:spacing w:val="-1"/>
        </w:rPr>
        <w:t xml:space="preserve"> </w:t>
      </w:r>
      <w:r>
        <w:t>Postisaadetise</w:t>
      </w:r>
      <w:r w:rsidRPr="00282093">
        <w:rPr>
          <w:spacing w:val="-4"/>
        </w:rPr>
        <w:t xml:space="preserve"> </w:t>
      </w:r>
      <w:r>
        <w:t>adresseerimise</w:t>
      </w:r>
      <w:r w:rsidRPr="00282093">
        <w:rPr>
          <w:spacing w:val="-4"/>
        </w:rPr>
        <w:t xml:space="preserve"> </w:t>
      </w:r>
      <w:r>
        <w:t>ja</w:t>
      </w:r>
      <w:r w:rsidRPr="00282093">
        <w:rPr>
          <w:spacing w:val="-3"/>
        </w:rPr>
        <w:t xml:space="preserve"> </w:t>
      </w:r>
      <w:r>
        <w:t>erimärgistamise</w:t>
      </w:r>
      <w:r w:rsidRPr="00282093">
        <w:rPr>
          <w:spacing w:val="-4"/>
        </w:rPr>
        <w:t xml:space="preserve"> </w:t>
      </w:r>
      <w:r>
        <w:t>juhend</w:t>
      </w:r>
    </w:p>
    <w:p w14:paraId="51439B62" w14:textId="77777777" w:rsidR="00B30A14" w:rsidRDefault="000E2E1B">
      <w:pPr>
        <w:pStyle w:val="Heading3"/>
        <w:numPr>
          <w:ilvl w:val="0"/>
          <w:numId w:val="1"/>
        </w:numPr>
        <w:tabs>
          <w:tab w:val="left" w:pos="685"/>
          <w:tab w:val="left" w:pos="686"/>
        </w:tabs>
        <w:spacing w:before="63"/>
        <w:ind w:hanging="568"/>
      </w:pPr>
      <w:r>
        <w:t>Adresseerimine</w:t>
      </w:r>
    </w:p>
    <w:p w14:paraId="29ACD046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5"/>
        <w:ind w:hanging="568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pikema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küljega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samasuunaliselt.</w:t>
      </w:r>
    </w:p>
    <w:p w14:paraId="65BEE6D1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3"/>
        <w:ind w:right="159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esikülje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aadressvälja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paremale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poole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(tähistatud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joonisel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tähisega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C).</w:t>
      </w:r>
    </w:p>
    <w:p w14:paraId="67A9D483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4" w:line="244" w:lineRule="auto"/>
        <w:ind w:right="163"/>
        <w:rPr>
          <w:sz w:val="16"/>
        </w:rPr>
      </w:pPr>
      <w:r>
        <w:rPr>
          <w:color w:val="333333"/>
          <w:sz w:val="16"/>
        </w:rPr>
        <w:t>Saatja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vasakpoolsesse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ülanurka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(tähistatud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joonisel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tähisega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B).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Aknaga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ümbrikus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läbipaistvas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osas,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vasakpoolses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ülaosas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läbipaistva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osa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kohal.</w:t>
      </w:r>
    </w:p>
    <w:p w14:paraId="794A97B4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79"/>
        <w:ind w:hanging="568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kirisaadetisel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postipakil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olemas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aadresskaart,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aadresskaardile.</w:t>
      </w:r>
    </w:p>
    <w:p w14:paraId="3DAAC6BB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3" w:line="244" w:lineRule="auto"/>
        <w:ind w:right="157"/>
        <w:rPr>
          <w:sz w:val="16"/>
        </w:rPr>
      </w:pPr>
      <w:r>
        <w:rPr>
          <w:color w:val="333333"/>
          <w:sz w:val="16"/>
        </w:rPr>
        <w:t>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poolsete märkuste tegemiseks peab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ümbrikus kirisaadetiste puhul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jääma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vabaks 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aadressküljel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ala 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vastavalt lisatud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joonisele:</w:t>
      </w:r>
    </w:p>
    <w:p w14:paraId="5B96D4F7" w14:textId="77777777" w:rsidR="00B30A14" w:rsidRDefault="000E2E1B">
      <w:pPr>
        <w:pStyle w:val="BodyText"/>
        <w:spacing w:before="8"/>
        <w:ind w:left="0" w:firstLine="0"/>
        <w:rPr>
          <w:sz w:val="19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9FDBF23" wp14:editId="369A64B4">
            <wp:simplePos x="0" y="0"/>
            <wp:positionH relativeFrom="page">
              <wp:posOffset>1260347</wp:posOffset>
            </wp:positionH>
            <wp:positionV relativeFrom="paragraph">
              <wp:posOffset>167019</wp:posOffset>
            </wp:positionV>
            <wp:extent cx="4324562" cy="30003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562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74EA30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92" w:line="242" w:lineRule="auto"/>
        <w:ind w:right="156"/>
        <w:jc w:val="both"/>
        <w:rPr>
          <w:sz w:val="16"/>
        </w:rPr>
      </w:pPr>
      <w:r>
        <w:rPr>
          <w:color w:val="333333"/>
          <w:sz w:val="16"/>
        </w:rPr>
        <w:t>Aadress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ladina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tähtede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araabia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numbritega.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sihtriigis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kasutusel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teised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tähed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numbrid,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soovitav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kirjutada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tähtede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numbritega.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Rahvusvahelisele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postisaadetisele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sihtriigi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nimetus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inglise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keeles.</w:t>
      </w:r>
    </w:p>
    <w:p w14:paraId="544900D6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82" w:line="244" w:lineRule="auto"/>
        <w:ind w:right="159"/>
        <w:jc w:val="both"/>
        <w:rPr>
          <w:sz w:val="16"/>
        </w:rPr>
      </w:pPr>
      <w:r>
        <w:rPr>
          <w:color w:val="333333"/>
          <w:sz w:val="16"/>
        </w:rPr>
        <w:t>Aadressis ei ole lubatud kasutada lühendatud nimetusi, tinglikke tähti, numbreid või märke, mis ei ole üldtuntud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tekitavad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raskusi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väljastamisel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adressaadile,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aadressi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sõrendamisi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parandusi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2"/>
          <w:sz w:val="16"/>
        </w:rPr>
        <w:t xml:space="preserve"> </w:t>
      </w:r>
      <w:proofErr w:type="spellStart"/>
      <w:r>
        <w:rPr>
          <w:color w:val="333333"/>
          <w:sz w:val="16"/>
        </w:rPr>
        <w:t>mahakriipsutusi</w:t>
      </w:r>
      <w:proofErr w:type="spellEnd"/>
      <w:r>
        <w:rPr>
          <w:color w:val="333333"/>
          <w:sz w:val="16"/>
        </w:rPr>
        <w:t>.</w:t>
      </w:r>
    </w:p>
    <w:p w14:paraId="0FB203F0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79"/>
        <w:ind w:hanging="568"/>
        <w:jc w:val="both"/>
        <w:rPr>
          <w:sz w:val="16"/>
        </w:rPr>
      </w:pPr>
      <w:r>
        <w:rPr>
          <w:color w:val="333333"/>
          <w:sz w:val="16"/>
        </w:rPr>
        <w:t>Postisaadetisele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üks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milles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peavad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sisalduma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1.9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andmed.</w:t>
      </w:r>
    </w:p>
    <w:p w14:paraId="3B4DBAC5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119"/>
        <w:ind w:hanging="568"/>
        <w:rPr>
          <w:sz w:val="16"/>
        </w:rPr>
      </w:pPr>
      <w:r>
        <w:rPr>
          <w:rFonts w:ascii="Arial" w:hAnsi="Arial"/>
          <w:b/>
          <w:color w:val="333333"/>
          <w:sz w:val="16"/>
        </w:rPr>
        <w:t>Saaja</w:t>
      </w:r>
      <w:r>
        <w:rPr>
          <w:rFonts w:ascii="Arial" w:hAnsi="Arial"/>
          <w:b/>
          <w:color w:val="333333"/>
          <w:spacing w:val="-5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ja</w:t>
      </w:r>
      <w:r>
        <w:rPr>
          <w:rFonts w:ascii="Arial" w:hAnsi="Arial"/>
          <w:b/>
          <w:color w:val="333333"/>
          <w:spacing w:val="-5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saatja</w:t>
      </w:r>
      <w:r>
        <w:rPr>
          <w:rFonts w:ascii="Arial" w:hAnsi="Arial"/>
          <w:b/>
          <w:color w:val="333333"/>
          <w:spacing w:val="-5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aadressandmed</w:t>
      </w:r>
      <w:r>
        <w:rPr>
          <w:rFonts w:ascii="Arial" w:hAnsi="Arial"/>
          <w:b/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kantakse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postisaadetisele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järgmiselt:</w:t>
      </w:r>
    </w:p>
    <w:p w14:paraId="3002F454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84" w:line="195" w:lineRule="exact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(füüsilise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perekonnanimi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nimi);</w:t>
      </w:r>
    </w:p>
    <w:p w14:paraId="7C640F68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tänav,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maja-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korterinumber,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väljaspool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linnu,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aleveid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alevikke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talu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nimi;</w:t>
      </w:r>
    </w:p>
    <w:p w14:paraId="25B0014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lastRenderedPageBreak/>
        <w:t>küla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valla nimi;</w:t>
      </w:r>
    </w:p>
    <w:p w14:paraId="6C2D6A89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sihtnumber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(kirjutatakse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viimasele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reale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enne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linna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maakonna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nimetust);</w:t>
      </w:r>
    </w:p>
    <w:p w14:paraId="255D0BFF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linn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maakond;</w:t>
      </w:r>
    </w:p>
    <w:p w14:paraId="7DA203C9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242" w:lineRule="auto"/>
        <w:ind w:right="159"/>
        <w:rPr>
          <w:sz w:val="16"/>
        </w:rPr>
      </w:pPr>
      <w:r>
        <w:rPr>
          <w:color w:val="333333"/>
          <w:sz w:val="16"/>
        </w:rPr>
        <w:t>riik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(kantakse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postisaadetisele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vaid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rahvusvaheliste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puhul,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riigi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nimetus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trükitähtedega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inglise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keeles).</w:t>
      </w:r>
    </w:p>
    <w:p w14:paraId="4B78212B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1"/>
        <w:ind w:hanging="568"/>
        <w:rPr>
          <w:sz w:val="16"/>
        </w:rPr>
      </w:pPr>
      <w:r>
        <w:rPr>
          <w:color w:val="333333"/>
          <w:spacing w:val="-1"/>
          <w:sz w:val="16"/>
        </w:rPr>
        <w:t>Postisaadetise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võib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adresseerida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postkontorisse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nõudmiseni.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pacing w:val="-1"/>
          <w:sz w:val="16"/>
        </w:rPr>
        <w:t>Nõudmiseni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adresseeritud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saadetisel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olema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märgitud:</w:t>
      </w:r>
    </w:p>
    <w:p w14:paraId="5A9D3EDE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81" w:line="195" w:lineRule="exact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(füüsilise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perekonnanimi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nimi);</w:t>
      </w:r>
    </w:p>
    <w:p w14:paraId="5D81B917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märkus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"Nõudmiseni";</w:t>
      </w:r>
    </w:p>
    <w:p w14:paraId="54A69D84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sihtkoha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postkontori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nimetus;</w:t>
      </w:r>
    </w:p>
    <w:p w14:paraId="16F5BBF4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sihtnumber,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linn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maakond.</w:t>
      </w:r>
    </w:p>
    <w:p w14:paraId="6C3841CD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79" w:line="244" w:lineRule="auto"/>
        <w:ind w:right="160"/>
        <w:rPr>
          <w:sz w:val="16"/>
        </w:rPr>
      </w:pPr>
      <w:r>
        <w:rPr>
          <w:color w:val="333333"/>
          <w:sz w:val="16"/>
        </w:rPr>
        <w:t>Rahvusvahelise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43"/>
          <w:sz w:val="16"/>
        </w:rPr>
        <w:t xml:space="preserve"> </w:t>
      </w:r>
      <w:r>
        <w:rPr>
          <w:color w:val="333333"/>
          <w:sz w:val="16"/>
        </w:rPr>
        <w:t>adresseerimisel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nõudmiseni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teeb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aadressis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vastava</w:t>
      </w:r>
      <w:r>
        <w:rPr>
          <w:color w:val="333333"/>
          <w:spacing w:val="43"/>
          <w:sz w:val="16"/>
        </w:rPr>
        <w:t xml:space="preserve"> </w:t>
      </w:r>
      <w:r>
        <w:rPr>
          <w:color w:val="333333"/>
          <w:sz w:val="16"/>
        </w:rPr>
        <w:t>märkuse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„POSTE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RESTANTE”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lisab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aadressile sihtriigi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nimetuse.</w:t>
      </w:r>
    </w:p>
    <w:p w14:paraId="45413E39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0" w:line="244" w:lineRule="auto"/>
        <w:ind w:right="161"/>
        <w:rPr>
          <w:sz w:val="16"/>
        </w:rPr>
      </w:pPr>
      <w:r>
        <w:rPr>
          <w:color w:val="333333"/>
          <w:spacing w:val="-1"/>
          <w:sz w:val="16"/>
        </w:rPr>
        <w:t>Rahvusvahelisi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postisaadetisi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adresseerida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pakiautomaati.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Pakiautomaati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adresseeritud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postisaadetisel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olema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märgitud:</w:t>
      </w:r>
    </w:p>
    <w:p w14:paraId="72FCE82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78" w:line="195" w:lineRule="exact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(füüsilise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perekonnanimi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nimi);</w:t>
      </w:r>
    </w:p>
    <w:p w14:paraId="6B62D2AB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mobiiltelefoninumber;</w:t>
      </w:r>
    </w:p>
    <w:p w14:paraId="4938D472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pakiautomaadi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nimi;</w:t>
      </w:r>
    </w:p>
    <w:p w14:paraId="243AE9AA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pakiautomaadi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sihtnumber;</w:t>
      </w:r>
    </w:p>
    <w:p w14:paraId="0322E6D8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242" w:lineRule="auto"/>
        <w:ind w:right="162"/>
        <w:rPr>
          <w:sz w:val="16"/>
        </w:rPr>
      </w:pPr>
      <w:r>
        <w:rPr>
          <w:color w:val="333333"/>
          <w:sz w:val="16"/>
        </w:rPr>
        <w:t>muu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nõutud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tunnus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(nt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kliendikood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vms)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eeldusel,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et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loonud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vastava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infosüsteemi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teatanud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rakendamisest oma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5"/>
          <w:sz w:val="16"/>
        </w:rPr>
        <w:t xml:space="preserve"> </w:t>
      </w:r>
      <w:hyperlink r:id="rId29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7DC9A9EA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92" w:line="244" w:lineRule="auto"/>
        <w:ind w:right="158"/>
        <w:jc w:val="both"/>
        <w:rPr>
          <w:sz w:val="16"/>
        </w:rPr>
      </w:pP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esiküljele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kleepida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postimaksevahenditega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sarnanevaid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lipikuid,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kleebiseid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asetada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templijäljendeid, mida võiks pidada </w:t>
      </w:r>
      <w:proofErr w:type="spellStart"/>
      <w:r>
        <w:rPr>
          <w:color w:val="333333"/>
          <w:sz w:val="16"/>
        </w:rPr>
        <w:t>frankeerimisjäljendiks</w:t>
      </w:r>
      <w:proofErr w:type="spellEnd"/>
      <w:r>
        <w:rPr>
          <w:color w:val="333333"/>
          <w:sz w:val="16"/>
        </w:rPr>
        <w:t>. Postisaadetisele lipikute ja postmarkide peale kleepimisel 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need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ulatuda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külgedele, katta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üksteist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ega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serva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ning varjata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vigastust.</w:t>
      </w:r>
    </w:p>
    <w:p w14:paraId="3C88759C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80"/>
        <w:ind w:right="154"/>
        <w:jc w:val="both"/>
        <w:rPr>
          <w:sz w:val="16"/>
        </w:rPr>
      </w:pPr>
      <w:r>
        <w:rPr>
          <w:color w:val="333333"/>
          <w:sz w:val="16"/>
        </w:rPr>
        <w:t>Kui saatja soovib saajale saadetise saabumise teate edastamist kas SMS-i või/ja e-kirja teel, siis märgib ta pakendile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mobiiltelefoninumbri või/ja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aadressi.</w:t>
      </w:r>
    </w:p>
    <w:p w14:paraId="5A14C866" w14:textId="77777777" w:rsidR="00B30A14" w:rsidRDefault="00B30A14">
      <w:pPr>
        <w:pStyle w:val="BodyText"/>
        <w:spacing w:before="2"/>
        <w:ind w:left="0" w:firstLine="0"/>
        <w:rPr>
          <w:sz w:val="21"/>
        </w:rPr>
      </w:pPr>
    </w:p>
    <w:p w14:paraId="6A58CC04" w14:textId="77777777" w:rsidR="00B30A14" w:rsidRDefault="000E2E1B">
      <w:pPr>
        <w:pStyle w:val="Heading3"/>
        <w:numPr>
          <w:ilvl w:val="0"/>
          <w:numId w:val="1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Erimärgistused</w:t>
      </w:r>
    </w:p>
    <w:p w14:paraId="6B97A2EC" w14:textId="51DC9256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126"/>
        <w:ind w:right="160"/>
        <w:jc w:val="both"/>
        <w:rPr>
          <w:sz w:val="16"/>
        </w:rPr>
      </w:pPr>
      <w:r>
        <w:rPr>
          <w:color w:val="333333"/>
          <w:spacing w:val="-1"/>
          <w:sz w:val="16"/>
        </w:rPr>
        <w:t>Sõltuvalt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postiteenuse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liigist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edastamise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viisist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märgib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saatja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aadresskaardile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saadetise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ülaosa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keskele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ruumi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puudumisel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ülanurka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saatja aadressi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alla punktides</w:t>
      </w:r>
      <w:r>
        <w:rPr>
          <w:color w:val="333333"/>
          <w:spacing w:val="2"/>
          <w:sz w:val="16"/>
        </w:rPr>
        <w:t xml:space="preserve"> </w:t>
      </w:r>
      <w:r w:rsidR="00120C9D">
        <w:rPr>
          <w:color w:val="333333"/>
          <w:sz w:val="16"/>
        </w:rPr>
        <w:t>2.3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 w:rsidR="00120C9D">
        <w:rPr>
          <w:color w:val="333333"/>
          <w:sz w:val="16"/>
        </w:rPr>
        <w:t>2.</w:t>
      </w:r>
      <w:r>
        <w:rPr>
          <w:color w:val="333333"/>
          <w:sz w:val="16"/>
        </w:rPr>
        <w:t>4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loetletud erimärgistused.</w:t>
      </w:r>
    </w:p>
    <w:p w14:paraId="33522009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4"/>
        <w:ind w:hanging="568"/>
        <w:rPr>
          <w:sz w:val="16"/>
        </w:rPr>
      </w:pPr>
      <w:r>
        <w:rPr>
          <w:color w:val="333333"/>
          <w:sz w:val="16"/>
        </w:rPr>
        <w:t>Märgistus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olema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selge,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loetav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mittekustutatav.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Märgistuse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paigutus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varjata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aadressi.</w:t>
      </w:r>
    </w:p>
    <w:p w14:paraId="70A3CD1D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124"/>
        <w:ind w:hanging="568"/>
        <w:rPr>
          <w:sz w:val="16"/>
        </w:rPr>
      </w:pPr>
      <w:r>
        <w:rPr>
          <w:color w:val="333333"/>
          <w:spacing w:val="-1"/>
          <w:sz w:val="16"/>
        </w:rPr>
        <w:t>Erimärgistused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riigisisestele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postisaadetistele:</w:t>
      </w:r>
    </w:p>
    <w:p w14:paraId="5700B530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81" w:line="195" w:lineRule="exact"/>
        <w:rPr>
          <w:sz w:val="16"/>
        </w:rPr>
      </w:pPr>
      <w:r>
        <w:rPr>
          <w:color w:val="333333"/>
          <w:sz w:val="16"/>
        </w:rPr>
        <w:t>tähtsaadetisena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edastatavale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,,TÄHITUD”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„TÄHTKIRI”;</w:t>
      </w:r>
    </w:p>
    <w:p w14:paraId="5133E2C1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pacing w:val="-1"/>
          <w:w w:val="105"/>
          <w:sz w:val="16"/>
        </w:rPr>
        <w:t>väärtsaadetisena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spacing w:val="-1"/>
          <w:w w:val="105"/>
          <w:sz w:val="16"/>
        </w:rPr>
        <w:t>edastatavale</w:t>
      </w:r>
      <w:r>
        <w:rPr>
          <w:color w:val="333333"/>
          <w:spacing w:val="-7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kirisaadetisele</w:t>
      </w:r>
      <w:r>
        <w:rPr>
          <w:color w:val="333333"/>
          <w:spacing w:val="-9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"VÄÄRTKIRI"</w:t>
      </w:r>
      <w:r>
        <w:rPr>
          <w:color w:val="333333"/>
          <w:spacing w:val="-8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………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eurot;</w:t>
      </w:r>
    </w:p>
    <w:p w14:paraId="4E8EEAAB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sisukirjaga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väärtsaadetisena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edastatavale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"SISUKIRJAGA";</w:t>
      </w:r>
    </w:p>
    <w:p w14:paraId="5BCD72D1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w w:val="105"/>
          <w:sz w:val="16"/>
        </w:rPr>
        <w:t>lunatasuga</w:t>
      </w:r>
      <w:r>
        <w:rPr>
          <w:color w:val="333333"/>
          <w:spacing w:val="6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saadetisele</w:t>
      </w:r>
      <w:r>
        <w:rPr>
          <w:color w:val="333333"/>
          <w:spacing w:val="2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„LUNATASU"</w:t>
      </w:r>
      <w:r>
        <w:rPr>
          <w:color w:val="333333"/>
          <w:spacing w:val="2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………</w:t>
      </w:r>
      <w:r>
        <w:rPr>
          <w:color w:val="333333"/>
          <w:spacing w:val="1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eurot;</w:t>
      </w:r>
    </w:p>
    <w:p w14:paraId="73BAADD0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/>
        <w:ind w:right="154"/>
        <w:rPr>
          <w:sz w:val="16"/>
        </w:rPr>
      </w:pPr>
      <w:r>
        <w:rPr>
          <w:color w:val="333333"/>
          <w:sz w:val="16"/>
        </w:rPr>
        <w:t>väljastusteatega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pakendile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blanketile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sõltuvalt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väljastusteate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tagastamise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viisist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kas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"VÄLJASTUSTEATEGA"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 "TÄHTVÄLJASTUSTEATEGA";</w:t>
      </w:r>
    </w:p>
    <w:p w14:paraId="5BAB085C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6" w:lineRule="exact"/>
        <w:rPr>
          <w:sz w:val="16"/>
        </w:rPr>
      </w:pPr>
      <w:r>
        <w:rPr>
          <w:color w:val="333333"/>
          <w:w w:val="105"/>
          <w:sz w:val="16"/>
        </w:rPr>
        <w:t>avaldatud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väärtusega</w:t>
      </w:r>
      <w:r>
        <w:rPr>
          <w:color w:val="333333"/>
          <w:spacing w:val="-9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postipaki</w:t>
      </w:r>
      <w:r>
        <w:rPr>
          <w:color w:val="333333"/>
          <w:spacing w:val="-8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aadresskaardile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"VÄÄRTUS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………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eurot";</w:t>
      </w:r>
    </w:p>
    <w:p w14:paraId="4B6C9EBE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 w:line="196" w:lineRule="exact"/>
        <w:rPr>
          <w:sz w:val="16"/>
        </w:rPr>
      </w:pPr>
      <w:r>
        <w:rPr>
          <w:color w:val="333333"/>
          <w:sz w:val="16"/>
        </w:rPr>
        <w:t>kergesti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purunevate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esemetega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postipakile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lisatakse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kleebis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"ETTEVAATLIKULT";</w:t>
      </w:r>
    </w:p>
    <w:p w14:paraId="2112B964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ind w:right="157"/>
        <w:rPr>
          <w:sz w:val="16"/>
        </w:rPr>
      </w:pPr>
      <w:r>
        <w:rPr>
          <w:color w:val="333333"/>
          <w:sz w:val="16"/>
        </w:rPr>
        <w:t>saajale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isiklikult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väljastamisele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kuuluvale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„VÄLJASTADA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ISIKLIKULT”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„ISIKLIK”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(ei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saa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kasutada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füüsilisele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isikule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aadressile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saadetava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puhul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sellisel puhul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juriidiline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isik);</w:t>
      </w:r>
    </w:p>
    <w:p w14:paraId="665EE70D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/>
        <w:ind w:right="153"/>
        <w:rPr>
          <w:sz w:val="16"/>
        </w:rPr>
      </w:pPr>
      <w:r>
        <w:rPr>
          <w:color w:val="333333"/>
          <w:spacing w:val="-1"/>
          <w:sz w:val="16"/>
        </w:rPr>
        <w:t>elusmesilasi,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kaane,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siidiusse,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kahjurputukate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parasiite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pacing w:val="-1"/>
          <w:sz w:val="16"/>
        </w:rPr>
        <w:t>hävitajaid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kärbseid</w:t>
      </w:r>
      <w:r>
        <w:rPr>
          <w:color w:val="333333"/>
          <w:spacing w:val="-4"/>
          <w:sz w:val="16"/>
        </w:rPr>
        <w:t xml:space="preserve"> </w:t>
      </w:r>
      <w:proofErr w:type="spellStart"/>
      <w:r>
        <w:rPr>
          <w:rFonts w:ascii="Arial" w:hAnsi="Arial"/>
          <w:i/>
          <w:color w:val="333333"/>
          <w:sz w:val="16"/>
        </w:rPr>
        <w:t>Drosophilidae</w:t>
      </w:r>
      <w:proofErr w:type="spellEnd"/>
      <w:r>
        <w:rPr>
          <w:rFonts w:ascii="Arial" w:hAnsi="Arial"/>
          <w:i/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sugukonnast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sisaldavale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"ETTEVAATLIKULT.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ELUSLOOMAD”.</w:t>
      </w:r>
    </w:p>
    <w:p w14:paraId="61D2C0A0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124"/>
        <w:ind w:hanging="568"/>
        <w:rPr>
          <w:sz w:val="16"/>
        </w:rPr>
      </w:pPr>
      <w:r>
        <w:rPr>
          <w:color w:val="333333"/>
          <w:sz w:val="16"/>
        </w:rPr>
        <w:t>Erimärgistused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rahvusvahelistele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postisaadetistele:</w:t>
      </w:r>
    </w:p>
    <w:p w14:paraId="6D34B15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79"/>
        <w:rPr>
          <w:sz w:val="16"/>
        </w:rPr>
      </w:pPr>
      <w:r>
        <w:rPr>
          <w:color w:val="333333"/>
          <w:sz w:val="16"/>
        </w:rPr>
        <w:t>mittestandardses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ümbrikus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"LETTRE";</w:t>
      </w:r>
    </w:p>
    <w:p w14:paraId="198409B6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 w:line="195" w:lineRule="exact"/>
        <w:rPr>
          <w:sz w:val="16"/>
        </w:rPr>
      </w:pPr>
      <w:r>
        <w:rPr>
          <w:color w:val="333333"/>
          <w:sz w:val="16"/>
        </w:rPr>
        <w:t>tähtsaadetisena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edastatavale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"RECOMMANDÉ";</w:t>
      </w:r>
    </w:p>
    <w:p w14:paraId="79753A18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väärtsaadetisena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edastatavale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"VALEUR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DÉCLARÉE";</w:t>
      </w:r>
    </w:p>
    <w:p w14:paraId="2142A6A7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väljastusteatega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"AR"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"AVIS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DE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RECEPTION";</w:t>
      </w:r>
    </w:p>
    <w:p w14:paraId="150018EE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pacing w:val="-1"/>
          <w:sz w:val="16"/>
        </w:rPr>
        <w:t>lennupostisaadetisele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„PAR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AVION"/"PRIORITAIRE";</w:t>
      </w:r>
    </w:p>
    <w:p w14:paraId="3FC9282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proofErr w:type="spellStart"/>
      <w:r>
        <w:rPr>
          <w:color w:val="333333"/>
          <w:sz w:val="16"/>
        </w:rPr>
        <w:t>suuremõõtmelise</w:t>
      </w:r>
      <w:proofErr w:type="spellEnd"/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aadresskaardile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"ECOMBRANT";</w:t>
      </w:r>
    </w:p>
    <w:p w14:paraId="2315EA6F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sõjavangide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saadetavatele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postisaadetisele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"SERVICE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DES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PRISONNIERS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DE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GUERRE";</w:t>
      </w:r>
    </w:p>
    <w:p w14:paraId="1ACF79BF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interneeritud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tsiviilisikute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saadetavatele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"SERVICE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DES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INTERNÉS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CIVILS";</w:t>
      </w:r>
    </w:p>
    <w:p w14:paraId="247E4A90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 w:line="195" w:lineRule="exact"/>
        <w:rPr>
          <w:sz w:val="16"/>
        </w:rPr>
      </w:pPr>
      <w:r>
        <w:rPr>
          <w:color w:val="333333"/>
          <w:sz w:val="16"/>
        </w:rPr>
        <w:t>laevadel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postitatud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lihtsaadetisena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edastatavatele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kirisaadetistele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"NAVIRE";</w:t>
      </w:r>
    </w:p>
    <w:p w14:paraId="1BFF364E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pimedatele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mõeldud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väljaannetega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kirisaadetistele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"ENVOIS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POUR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AVEUGLES";</w:t>
      </w:r>
    </w:p>
    <w:p w14:paraId="28D3067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ind w:right="159"/>
        <w:rPr>
          <w:sz w:val="16"/>
        </w:rPr>
      </w:pPr>
      <w:r>
        <w:rPr>
          <w:color w:val="333333"/>
          <w:spacing w:val="-1"/>
          <w:sz w:val="16"/>
        </w:rPr>
        <w:t>elusmesilasi,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kaane,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siidiusse,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kahjurputukate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parasiite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hävitajaid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kärbseid</w:t>
      </w:r>
      <w:r>
        <w:rPr>
          <w:color w:val="333333"/>
          <w:spacing w:val="-6"/>
          <w:sz w:val="16"/>
        </w:rPr>
        <w:t xml:space="preserve"> </w:t>
      </w:r>
      <w:proofErr w:type="spellStart"/>
      <w:r>
        <w:rPr>
          <w:color w:val="333333"/>
          <w:sz w:val="16"/>
        </w:rPr>
        <w:t>Drosophilidae</w:t>
      </w:r>
      <w:proofErr w:type="spellEnd"/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sugukonnast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sisaldavale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"ANIMAUX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VIVANTS"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(elusloomad).</w:t>
      </w:r>
    </w:p>
    <w:sectPr w:rsidR="00B30A14">
      <w:pgSz w:w="11910" w:h="16840"/>
      <w:pgMar w:top="920" w:right="1260" w:bottom="1000" w:left="1300" w:header="569" w:footer="7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96760" w14:textId="77777777" w:rsidR="00514A47" w:rsidRDefault="00514A47">
      <w:r>
        <w:separator/>
      </w:r>
    </w:p>
  </w:endnote>
  <w:endnote w:type="continuationSeparator" w:id="0">
    <w:p w14:paraId="28ADC3FC" w14:textId="77777777" w:rsidR="00514A47" w:rsidRDefault="0051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9247" w14:textId="7CFD79B3" w:rsidR="00B30A14" w:rsidRDefault="00CE53A1">
    <w:pPr>
      <w:pStyle w:val="BodyText"/>
      <w:spacing w:line="14" w:lineRule="auto"/>
      <w:ind w:left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E2939BC" wp14:editId="14D9A78D">
              <wp:simplePos x="0" y="0"/>
              <wp:positionH relativeFrom="page">
                <wp:posOffset>6657975</wp:posOffset>
              </wp:positionH>
              <wp:positionV relativeFrom="page">
                <wp:posOffset>10041890</wp:posOffset>
              </wp:positionV>
              <wp:extent cx="222885" cy="164465"/>
              <wp:effectExtent l="0" t="0" r="0" b="0"/>
              <wp:wrapNone/>
              <wp:docPr id="8830682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B971A4" w14:textId="77777777" w:rsidR="00B30A14" w:rsidRDefault="000E2E1B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939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25pt;margin-top:790.7pt;width:17.55pt;height:12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" filled="f" stroked="f">
              <v:textbox inset="0,0,0,0">
                <w:txbxContent>
                  <w:p w14:paraId="5DB971A4" w14:textId="77777777" w:rsidR="00B30A14" w:rsidRDefault="000E2E1B">
                    <w:pPr>
                      <w:spacing w:before="20"/>
                      <w:ind w:left="60"/>
                      <w:rPr>
                        <w:rFonts w:ascii="Verdan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B7928" w14:textId="77777777" w:rsidR="00514A47" w:rsidRDefault="00514A47">
      <w:r>
        <w:separator/>
      </w:r>
    </w:p>
  </w:footnote>
  <w:footnote w:type="continuationSeparator" w:id="0">
    <w:p w14:paraId="69BF121A" w14:textId="77777777" w:rsidR="00514A47" w:rsidRDefault="00514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A28BA" w14:textId="1531A979" w:rsidR="00CE53A1" w:rsidRDefault="00CE53A1" w:rsidP="00CE53A1">
    <w:pPr>
      <w:spacing w:before="14"/>
      <w:ind w:left="20"/>
      <w:jc w:val="right"/>
      <w:rPr>
        <w:rFonts w:ascii="Arial" w:hAnsi="Arial"/>
        <w:i/>
        <w:color w:val="333333"/>
        <w:sz w:val="18"/>
      </w:rPr>
    </w:pPr>
    <w:r>
      <w:rPr>
        <w:rFonts w:ascii="Times New Roman"/>
        <w:b/>
        <w:noProof/>
        <w:lang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D3F4C91" wp14:editId="383FB5F5">
              <wp:simplePos x="0" y="0"/>
              <wp:positionH relativeFrom="column">
                <wp:posOffset>-602673</wp:posOffset>
              </wp:positionH>
              <wp:positionV relativeFrom="paragraph">
                <wp:posOffset>-194598</wp:posOffset>
              </wp:positionV>
              <wp:extent cx="475615" cy="475615"/>
              <wp:effectExtent l="0" t="0" r="635" b="635"/>
              <wp:wrapNone/>
              <wp:docPr id="7" name="docshapegroup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5615" cy="475615"/>
                        <a:chOff x="0" y="0"/>
                        <a:chExt cx="749" cy="749"/>
                      </a:xfrm>
                    </wpg:grpSpPr>
                    <wps:wsp>
                      <wps:cNvPr id="8" name="docshape2"/>
                      <wps:cNvSpPr>
                        <a:spLocks/>
                      </wps:cNvSpPr>
                      <wps:spPr bwMode="auto">
                        <a:xfrm>
                          <a:off x="0" y="0"/>
                          <a:ext cx="749" cy="749"/>
                        </a:xfrm>
                        <a:custGeom>
                          <a:avLst/>
                          <a:gdLst>
                            <a:gd name="T0" fmla="*/ 128 w 749"/>
                            <a:gd name="T1" fmla="*/ 128 h 749"/>
                            <a:gd name="T2" fmla="*/ 82 w 749"/>
                            <a:gd name="T3" fmla="*/ 183 h 749"/>
                            <a:gd name="T4" fmla="*/ 46 w 749"/>
                            <a:gd name="T5" fmla="*/ 242 h 749"/>
                            <a:gd name="T6" fmla="*/ 21 w 749"/>
                            <a:gd name="T7" fmla="*/ 306 h 749"/>
                            <a:gd name="T8" fmla="*/ 5 w 749"/>
                            <a:gd name="T9" fmla="*/ 371 h 749"/>
                            <a:gd name="T10" fmla="*/ 0 w 749"/>
                            <a:gd name="T11" fmla="*/ 439 h 749"/>
                            <a:gd name="T12" fmla="*/ 5 w 749"/>
                            <a:gd name="T13" fmla="*/ 506 h 749"/>
                            <a:gd name="T14" fmla="*/ 21 w 749"/>
                            <a:gd name="T15" fmla="*/ 571 h 749"/>
                            <a:gd name="T16" fmla="*/ 46 w 749"/>
                            <a:gd name="T17" fmla="*/ 635 h 749"/>
                            <a:gd name="T18" fmla="*/ 82 w 749"/>
                            <a:gd name="T19" fmla="*/ 694 h 749"/>
                            <a:gd name="T20" fmla="*/ 128 w 749"/>
                            <a:gd name="T21" fmla="*/ 749 h 749"/>
                            <a:gd name="T22" fmla="*/ 128 w 749"/>
                            <a:gd name="T23" fmla="*/ 620 h 749"/>
                            <a:gd name="T24" fmla="*/ 128 w 749"/>
                            <a:gd name="T25" fmla="*/ 128 h 749"/>
                            <a:gd name="T26" fmla="*/ 620 w 749"/>
                            <a:gd name="T27" fmla="*/ 128 h 749"/>
                            <a:gd name="T28" fmla="*/ 566 w 749"/>
                            <a:gd name="T29" fmla="*/ 82 h 749"/>
                            <a:gd name="T30" fmla="*/ 506 w 749"/>
                            <a:gd name="T31" fmla="*/ 46 h 749"/>
                            <a:gd name="T32" fmla="*/ 443 w 749"/>
                            <a:gd name="T33" fmla="*/ 21 h 749"/>
                            <a:gd name="T34" fmla="*/ 377 w 749"/>
                            <a:gd name="T35" fmla="*/ 5 h 749"/>
                            <a:gd name="T36" fmla="*/ 310 w 749"/>
                            <a:gd name="T37" fmla="*/ 0 h 749"/>
                            <a:gd name="T38" fmla="*/ 243 w 749"/>
                            <a:gd name="T39" fmla="*/ 5 h 749"/>
                            <a:gd name="T40" fmla="*/ 177 w 749"/>
                            <a:gd name="T41" fmla="*/ 21 h 749"/>
                            <a:gd name="T42" fmla="*/ 114 w 749"/>
                            <a:gd name="T43" fmla="*/ 46 h 749"/>
                            <a:gd name="T44" fmla="*/ 54 w 749"/>
                            <a:gd name="T45" fmla="*/ 82 h 749"/>
                            <a:gd name="T46" fmla="*/ 0 w 749"/>
                            <a:gd name="T47" fmla="*/ 128 h 749"/>
                            <a:gd name="T48" fmla="*/ 128 w 749"/>
                            <a:gd name="T49" fmla="*/ 128 h 749"/>
                            <a:gd name="T50" fmla="*/ 620 w 749"/>
                            <a:gd name="T51" fmla="*/ 128 h 749"/>
                            <a:gd name="T52" fmla="*/ 749 w 749"/>
                            <a:gd name="T53" fmla="*/ 620 h 749"/>
                            <a:gd name="T54" fmla="*/ 620 w 749"/>
                            <a:gd name="T55" fmla="*/ 620 h 749"/>
                            <a:gd name="T56" fmla="*/ 128 w 749"/>
                            <a:gd name="T57" fmla="*/ 620 h 749"/>
                            <a:gd name="T58" fmla="*/ 183 w 749"/>
                            <a:gd name="T59" fmla="*/ 666 h 749"/>
                            <a:gd name="T60" fmla="*/ 242 w 749"/>
                            <a:gd name="T61" fmla="*/ 702 h 749"/>
                            <a:gd name="T62" fmla="*/ 306 w 749"/>
                            <a:gd name="T63" fmla="*/ 728 h 749"/>
                            <a:gd name="T64" fmla="*/ 371 w 749"/>
                            <a:gd name="T65" fmla="*/ 743 h 749"/>
                            <a:gd name="T66" fmla="*/ 438 w 749"/>
                            <a:gd name="T67" fmla="*/ 749 h 749"/>
                            <a:gd name="T68" fmla="*/ 506 w 749"/>
                            <a:gd name="T69" fmla="*/ 743 h 749"/>
                            <a:gd name="T70" fmla="*/ 571 w 749"/>
                            <a:gd name="T71" fmla="*/ 728 h 749"/>
                            <a:gd name="T72" fmla="*/ 635 w 749"/>
                            <a:gd name="T73" fmla="*/ 702 h 749"/>
                            <a:gd name="T74" fmla="*/ 694 w 749"/>
                            <a:gd name="T75" fmla="*/ 666 h 749"/>
                            <a:gd name="T76" fmla="*/ 749 w 749"/>
                            <a:gd name="T77" fmla="*/ 620 h 749"/>
                            <a:gd name="T78" fmla="*/ 749 w 749"/>
                            <a:gd name="T79" fmla="*/ 310 h 749"/>
                            <a:gd name="T80" fmla="*/ 743 w 749"/>
                            <a:gd name="T81" fmla="*/ 243 h 749"/>
                            <a:gd name="T82" fmla="*/ 728 w 749"/>
                            <a:gd name="T83" fmla="*/ 177 h 749"/>
                            <a:gd name="T84" fmla="*/ 702 w 749"/>
                            <a:gd name="T85" fmla="*/ 114 h 749"/>
                            <a:gd name="T86" fmla="*/ 666 w 749"/>
                            <a:gd name="T87" fmla="*/ 54 h 749"/>
                            <a:gd name="T88" fmla="*/ 620 w 749"/>
                            <a:gd name="T89" fmla="*/ 0 h 749"/>
                            <a:gd name="T90" fmla="*/ 620 w 749"/>
                            <a:gd name="T91" fmla="*/ 128 h 749"/>
                            <a:gd name="T92" fmla="*/ 620 w 749"/>
                            <a:gd name="T93" fmla="*/ 620 h 749"/>
                            <a:gd name="T94" fmla="*/ 666 w 749"/>
                            <a:gd name="T95" fmla="*/ 566 h 749"/>
                            <a:gd name="T96" fmla="*/ 702 w 749"/>
                            <a:gd name="T97" fmla="*/ 506 h 749"/>
                            <a:gd name="T98" fmla="*/ 728 w 749"/>
                            <a:gd name="T99" fmla="*/ 443 h 749"/>
                            <a:gd name="T100" fmla="*/ 743 w 749"/>
                            <a:gd name="T101" fmla="*/ 377 h 749"/>
                            <a:gd name="T102" fmla="*/ 749 w 749"/>
                            <a:gd name="T103" fmla="*/ 310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49" h="749">
                              <a:moveTo>
                                <a:pt x="128" y="128"/>
                              </a:moveTo>
                              <a:lnTo>
                                <a:pt x="82" y="183"/>
                              </a:lnTo>
                              <a:lnTo>
                                <a:pt x="46" y="242"/>
                              </a:lnTo>
                              <a:lnTo>
                                <a:pt x="21" y="306"/>
                              </a:lnTo>
                              <a:lnTo>
                                <a:pt x="5" y="371"/>
                              </a:lnTo>
                              <a:lnTo>
                                <a:pt x="0" y="439"/>
                              </a:lnTo>
                              <a:lnTo>
                                <a:pt x="5" y="506"/>
                              </a:lnTo>
                              <a:lnTo>
                                <a:pt x="21" y="571"/>
                              </a:lnTo>
                              <a:lnTo>
                                <a:pt x="46" y="635"/>
                              </a:lnTo>
                              <a:lnTo>
                                <a:pt x="82" y="694"/>
                              </a:lnTo>
                              <a:lnTo>
                                <a:pt x="128" y="749"/>
                              </a:lnTo>
                              <a:lnTo>
                                <a:pt x="128" y="620"/>
                              </a:lnTo>
                              <a:lnTo>
                                <a:pt x="128" y="128"/>
                              </a:lnTo>
                              <a:close/>
                              <a:moveTo>
                                <a:pt x="620" y="128"/>
                              </a:moveTo>
                              <a:lnTo>
                                <a:pt x="566" y="82"/>
                              </a:lnTo>
                              <a:lnTo>
                                <a:pt x="506" y="46"/>
                              </a:lnTo>
                              <a:lnTo>
                                <a:pt x="443" y="21"/>
                              </a:lnTo>
                              <a:lnTo>
                                <a:pt x="377" y="5"/>
                              </a:lnTo>
                              <a:lnTo>
                                <a:pt x="310" y="0"/>
                              </a:lnTo>
                              <a:lnTo>
                                <a:pt x="243" y="5"/>
                              </a:lnTo>
                              <a:lnTo>
                                <a:pt x="177" y="21"/>
                              </a:lnTo>
                              <a:lnTo>
                                <a:pt x="114" y="46"/>
                              </a:lnTo>
                              <a:lnTo>
                                <a:pt x="54" y="82"/>
                              </a:lnTo>
                              <a:lnTo>
                                <a:pt x="0" y="128"/>
                              </a:lnTo>
                              <a:lnTo>
                                <a:pt x="128" y="128"/>
                              </a:lnTo>
                              <a:lnTo>
                                <a:pt x="620" y="128"/>
                              </a:lnTo>
                              <a:close/>
                              <a:moveTo>
                                <a:pt x="749" y="620"/>
                              </a:moveTo>
                              <a:lnTo>
                                <a:pt x="620" y="620"/>
                              </a:lnTo>
                              <a:lnTo>
                                <a:pt x="128" y="620"/>
                              </a:lnTo>
                              <a:lnTo>
                                <a:pt x="183" y="666"/>
                              </a:lnTo>
                              <a:lnTo>
                                <a:pt x="242" y="702"/>
                              </a:lnTo>
                              <a:lnTo>
                                <a:pt x="306" y="728"/>
                              </a:lnTo>
                              <a:lnTo>
                                <a:pt x="371" y="743"/>
                              </a:lnTo>
                              <a:lnTo>
                                <a:pt x="438" y="749"/>
                              </a:lnTo>
                              <a:lnTo>
                                <a:pt x="506" y="743"/>
                              </a:lnTo>
                              <a:lnTo>
                                <a:pt x="571" y="728"/>
                              </a:lnTo>
                              <a:lnTo>
                                <a:pt x="635" y="702"/>
                              </a:lnTo>
                              <a:lnTo>
                                <a:pt x="694" y="666"/>
                              </a:lnTo>
                              <a:lnTo>
                                <a:pt x="749" y="620"/>
                              </a:lnTo>
                              <a:close/>
                              <a:moveTo>
                                <a:pt x="749" y="310"/>
                              </a:moveTo>
                              <a:lnTo>
                                <a:pt x="743" y="243"/>
                              </a:lnTo>
                              <a:lnTo>
                                <a:pt x="728" y="177"/>
                              </a:lnTo>
                              <a:lnTo>
                                <a:pt x="702" y="114"/>
                              </a:lnTo>
                              <a:lnTo>
                                <a:pt x="666" y="54"/>
                              </a:lnTo>
                              <a:lnTo>
                                <a:pt x="620" y="0"/>
                              </a:lnTo>
                              <a:lnTo>
                                <a:pt x="620" y="128"/>
                              </a:lnTo>
                              <a:lnTo>
                                <a:pt x="620" y="620"/>
                              </a:lnTo>
                              <a:lnTo>
                                <a:pt x="666" y="566"/>
                              </a:lnTo>
                              <a:lnTo>
                                <a:pt x="702" y="506"/>
                              </a:lnTo>
                              <a:lnTo>
                                <a:pt x="728" y="443"/>
                              </a:lnTo>
                              <a:lnTo>
                                <a:pt x="743" y="377"/>
                              </a:lnTo>
                              <a:lnTo>
                                <a:pt x="749" y="3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6B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BC280B" id="docshapegroup1" o:spid="_x0000_s1026" style="position:absolute;margin-left:-47.45pt;margin-top:-15.3pt;width:37.45pt;height:37.45pt;z-index:251658241" coordsize="749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">
              <v:shape id="docshape2" o:spid="_x0000_s1027" style="position:absolute;width:749;height:749;visibility:visible;mso-wrap-style:square;v-text-anchor:top" coordsize="749,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" path="m128,128l82,183,46,242,21,306,5,371,,439r5,67l21,571r25,64l82,694r46,55l128,620r,-492xm620,128l566,82,506,46,443,21,377,5,310,,243,5,177,21,114,46,54,82,,128r128,l620,128xm749,620r-129,l128,620r55,46l242,702r64,26l371,743r67,6l506,743r65,-15l635,702r59,-36l749,620xm749,310r-6,-67l728,177,702,114,666,54,620,r,128l620,620r46,-54l702,506r26,-63l743,377r6,-67xe" fillcolor="#fe6b00" stroked="f">
                <v:path arrowok="t" o:connecttype="custom" o:connectlocs="128,128;82,183;46,242;21,306;5,371;0,439;5,506;21,571;46,635;82,694;128,749;128,620;128,128;620,128;566,82;506,46;443,21;377,5;310,0;243,5;177,21;114,46;54,82;0,128;128,128;620,128;749,620;620,620;128,620;183,666;242,702;306,728;371,743;438,749;506,743;571,728;635,702;694,666;749,620;749,310;743,243;728,177;702,114;666,54;620,0;620,128;620,620;666,566;702,506;728,443;743,377;749,310" o:connectangles="0,0,0,0,0,0,0,0,0,0,0,0,0,0,0,0,0,0,0,0,0,0,0,0,0,0,0,0,0,0,0,0,0,0,0,0,0,0,0,0,0,0,0,0,0,0,0,0,0,0,0,0"/>
              </v:shape>
            </v:group>
          </w:pict>
        </mc:Fallback>
      </mc:AlternateContent>
    </w:r>
    <w:r>
      <w:rPr>
        <w:rFonts w:ascii="Arial" w:hAnsi="Arial"/>
        <w:i/>
        <w:color w:val="333333"/>
        <w:sz w:val="18"/>
      </w:rPr>
      <w:t>AS</w:t>
    </w:r>
    <w:r>
      <w:rPr>
        <w:rFonts w:ascii="Arial" w:hAnsi="Arial"/>
        <w:i/>
        <w:color w:val="333333"/>
        <w:spacing w:val="1"/>
        <w:sz w:val="18"/>
      </w:rPr>
      <w:t xml:space="preserve"> </w:t>
    </w:r>
    <w:r>
      <w:rPr>
        <w:rFonts w:ascii="Arial" w:hAnsi="Arial"/>
        <w:i/>
        <w:color w:val="333333"/>
        <w:sz w:val="18"/>
      </w:rPr>
      <w:t>Eesti</w:t>
    </w:r>
    <w:r>
      <w:rPr>
        <w:rFonts w:ascii="Arial" w:hAnsi="Arial"/>
        <w:i/>
        <w:color w:val="333333"/>
        <w:spacing w:val="-1"/>
        <w:sz w:val="18"/>
      </w:rPr>
      <w:t xml:space="preserve"> </w:t>
    </w:r>
    <w:r>
      <w:rPr>
        <w:rFonts w:ascii="Arial" w:hAnsi="Arial"/>
        <w:i/>
        <w:color w:val="333333"/>
        <w:sz w:val="18"/>
      </w:rPr>
      <w:t>Post</w:t>
    </w:r>
    <w:r>
      <w:rPr>
        <w:rFonts w:ascii="Arial" w:hAnsi="Arial"/>
        <w:i/>
        <w:color w:val="333333"/>
        <w:spacing w:val="51"/>
        <w:sz w:val="18"/>
      </w:rPr>
      <w:t xml:space="preserve"> </w:t>
    </w:r>
    <w:r>
      <w:rPr>
        <w:rFonts w:ascii="Arial" w:hAnsi="Arial"/>
        <w:i/>
        <w:color w:val="333333"/>
        <w:spacing w:val="17"/>
        <w:sz w:val="18"/>
      </w:rPr>
      <w:t>UNIVERSAALSE</w:t>
    </w:r>
    <w:r>
      <w:rPr>
        <w:rFonts w:ascii="Arial" w:hAnsi="Arial"/>
        <w:i/>
        <w:color w:val="333333"/>
        <w:spacing w:val="40"/>
        <w:sz w:val="18"/>
      </w:rPr>
      <w:t xml:space="preserve"> </w:t>
    </w:r>
    <w:r>
      <w:rPr>
        <w:rFonts w:ascii="Arial" w:hAnsi="Arial"/>
        <w:i/>
        <w:color w:val="333333"/>
        <w:spacing w:val="17"/>
        <w:sz w:val="18"/>
      </w:rPr>
      <w:t>POSTITEENUSE</w:t>
    </w:r>
    <w:r>
      <w:rPr>
        <w:rFonts w:ascii="Arial" w:hAnsi="Arial"/>
        <w:i/>
        <w:color w:val="333333"/>
        <w:spacing w:val="77"/>
        <w:sz w:val="18"/>
      </w:rPr>
      <w:t xml:space="preserve"> </w:t>
    </w:r>
    <w:r>
      <w:rPr>
        <w:rFonts w:ascii="Arial" w:hAnsi="Arial"/>
        <w:i/>
        <w:color w:val="333333"/>
        <w:sz w:val="18"/>
      </w:rPr>
      <w:t>tüüptingimused</w:t>
    </w:r>
  </w:p>
  <w:p w14:paraId="160B8E94" w14:textId="13335756" w:rsidR="00B30A14" w:rsidRDefault="00B30A14" w:rsidP="00CE53A1">
    <w:pPr>
      <w:pStyle w:val="BodyText"/>
      <w:spacing w:line="14" w:lineRule="auto"/>
      <w:ind w:left="0" w:firstLine="0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5B"/>
    <w:multiLevelType w:val="multilevel"/>
    <w:tmpl w:val="063A282C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1" w15:restartNumberingAfterBreak="0">
    <w:nsid w:val="03601A8D"/>
    <w:multiLevelType w:val="multilevel"/>
    <w:tmpl w:val="9BB6355E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464" w:hanging="405"/>
      </w:pPr>
      <w:rPr>
        <w:rFonts w:hint="default"/>
        <w:color w:val="333333"/>
      </w:rPr>
    </w:lvl>
    <w:lvl w:ilvl="2">
      <w:start w:val="6"/>
      <w:numFmt w:val="decimal"/>
      <w:lvlText w:val="%1.%2.%3."/>
      <w:lvlJc w:val="left"/>
      <w:pPr>
        <w:ind w:left="838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956" w:hanging="72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434" w:hanging="108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493" w:hanging="108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1912" w:hanging="1440"/>
      </w:pPr>
      <w:rPr>
        <w:rFonts w:hint="default"/>
        <w:color w:val="333333"/>
      </w:rPr>
    </w:lvl>
  </w:abstractNum>
  <w:abstractNum w:abstractNumId="2" w15:restartNumberingAfterBreak="0">
    <w:nsid w:val="037721D8"/>
    <w:multiLevelType w:val="hybridMultilevel"/>
    <w:tmpl w:val="490CB950"/>
    <w:lvl w:ilvl="0" w:tplc="D6FAC498">
      <w:start w:val="1"/>
      <w:numFmt w:val="decimal"/>
      <w:lvlText w:val="%1."/>
      <w:lvlJc w:val="left"/>
      <w:pPr>
        <w:ind w:left="658" w:hanging="54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et-EE" w:eastAsia="en-US" w:bidi="ar-SA"/>
      </w:rPr>
    </w:lvl>
    <w:lvl w:ilvl="1" w:tplc="70D8716A">
      <w:numFmt w:val="bullet"/>
      <w:lvlText w:val="•"/>
      <w:lvlJc w:val="left"/>
      <w:pPr>
        <w:ind w:left="1528" w:hanging="540"/>
      </w:pPr>
      <w:rPr>
        <w:rFonts w:hint="default"/>
        <w:lang w:val="et-EE" w:eastAsia="en-US" w:bidi="ar-SA"/>
      </w:rPr>
    </w:lvl>
    <w:lvl w:ilvl="2" w:tplc="75188854">
      <w:numFmt w:val="bullet"/>
      <w:lvlText w:val="•"/>
      <w:lvlJc w:val="left"/>
      <w:pPr>
        <w:ind w:left="2397" w:hanging="540"/>
      </w:pPr>
      <w:rPr>
        <w:rFonts w:hint="default"/>
        <w:lang w:val="et-EE" w:eastAsia="en-US" w:bidi="ar-SA"/>
      </w:rPr>
    </w:lvl>
    <w:lvl w:ilvl="3" w:tplc="9984E6F8">
      <w:numFmt w:val="bullet"/>
      <w:lvlText w:val="•"/>
      <w:lvlJc w:val="left"/>
      <w:pPr>
        <w:ind w:left="3265" w:hanging="540"/>
      </w:pPr>
      <w:rPr>
        <w:rFonts w:hint="default"/>
        <w:lang w:val="et-EE" w:eastAsia="en-US" w:bidi="ar-SA"/>
      </w:rPr>
    </w:lvl>
    <w:lvl w:ilvl="4" w:tplc="60EEF96A">
      <w:numFmt w:val="bullet"/>
      <w:lvlText w:val="•"/>
      <w:lvlJc w:val="left"/>
      <w:pPr>
        <w:ind w:left="4134" w:hanging="540"/>
      </w:pPr>
      <w:rPr>
        <w:rFonts w:hint="default"/>
        <w:lang w:val="et-EE" w:eastAsia="en-US" w:bidi="ar-SA"/>
      </w:rPr>
    </w:lvl>
    <w:lvl w:ilvl="5" w:tplc="E34A533E">
      <w:numFmt w:val="bullet"/>
      <w:lvlText w:val="•"/>
      <w:lvlJc w:val="left"/>
      <w:pPr>
        <w:ind w:left="5003" w:hanging="540"/>
      </w:pPr>
      <w:rPr>
        <w:rFonts w:hint="default"/>
        <w:lang w:val="et-EE" w:eastAsia="en-US" w:bidi="ar-SA"/>
      </w:rPr>
    </w:lvl>
    <w:lvl w:ilvl="6" w:tplc="09660468">
      <w:numFmt w:val="bullet"/>
      <w:lvlText w:val="•"/>
      <w:lvlJc w:val="left"/>
      <w:pPr>
        <w:ind w:left="5871" w:hanging="540"/>
      </w:pPr>
      <w:rPr>
        <w:rFonts w:hint="default"/>
        <w:lang w:val="et-EE" w:eastAsia="en-US" w:bidi="ar-SA"/>
      </w:rPr>
    </w:lvl>
    <w:lvl w:ilvl="7" w:tplc="8006D2B4">
      <w:numFmt w:val="bullet"/>
      <w:lvlText w:val="•"/>
      <w:lvlJc w:val="left"/>
      <w:pPr>
        <w:ind w:left="6740" w:hanging="540"/>
      </w:pPr>
      <w:rPr>
        <w:rFonts w:hint="default"/>
        <w:lang w:val="et-EE" w:eastAsia="en-US" w:bidi="ar-SA"/>
      </w:rPr>
    </w:lvl>
    <w:lvl w:ilvl="8" w:tplc="D6DAFAE6">
      <w:numFmt w:val="bullet"/>
      <w:lvlText w:val="•"/>
      <w:lvlJc w:val="left"/>
      <w:pPr>
        <w:ind w:left="7609" w:hanging="540"/>
      </w:pPr>
      <w:rPr>
        <w:rFonts w:hint="default"/>
        <w:lang w:val="et-EE" w:eastAsia="en-US" w:bidi="ar-SA"/>
      </w:rPr>
    </w:lvl>
  </w:abstractNum>
  <w:abstractNum w:abstractNumId="3" w15:restartNumberingAfterBreak="0">
    <w:nsid w:val="095A6491"/>
    <w:multiLevelType w:val="multilevel"/>
    <w:tmpl w:val="12780B8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440"/>
      </w:pPr>
      <w:rPr>
        <w:rFonts w:hint="default"/>
      </w:rPr>
    </w:lvl>
  </w:abstractNum>
  <w:abstractNum w:abstractNumId="4" w15:restartNumberingAfterBreak="0">
    <w:nsid w:val="0EAD2440"/>
    <w:multiLevelType w:val="multilevel"/>
    <w:tmpl w:val="C1045CF8"/>
    <w:lvl w:ilvl="0">
      <w:start w:val="9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" w15:restartNumberingAfterBreak="0">
    <w:nsid w:val="0FCF1A48"/>
    <w:multiLevelType w:val="multilevel"/>
    <w:tmpl w:val="01FEEB90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3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6" w15:restartNumberingAfterBreak="0">
    <w:nsid w:val="106D5D57"/>
    <w:multiLevelType w:val="multilevel"/>
    <w:tmpl w:val="14A451C6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7" w15:restartNumberingAfterBreak="0">
    <w:nsid w:val="13555728"/>
    <w:multiLevelType w:val="hybridMultilevel"/>
    <w:tmpl w:val="D2F48C42"/>
    <w:lvl w:ilvl="0" w:tplc="3020C3E4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843449B4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FC98EB06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CE10E16A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1F2408A6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0EEA6ED2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08FC1C9C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D5A0E5C4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3A181B5C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8" w15:restartNumberingAfterBreak="0">
    <w:nsid w:val="15F4704F"/>
    <w:multiLevelType w:val="hybridMultilevel"/>
    <w:tmpl w:val="9D288818"/>
    <w:lvl w:ilvl="0" w:tplc="86B0859C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5424771E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4E40583C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5D0C17C8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D91C9016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1A3E278A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3DB49408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A42A7506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DCF8AB82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9" w15:restartNumberingAfterBreak="0">
    <w:nsid w:val="172B79D7"/>
    <w:multiLevelType w:val="multilevel"/>
    <w:tmpl w:val="DDF809FC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0" w15:restartNumberingAfterBreak="0">
    <w:nsid w:val="1AE61DC7"/>
    <w:multiLevelType w:val="hybridMultilevel"/>
    <w:tmpl w:val="4A424E18"/>
    <w:lvl w:ilvl="0" w:tplc="4CDC0A56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C9ECF9FC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CC402CE6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B8842860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3772837A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811E04FA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25360EC0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544A1320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FCBA15A2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11" w15:restartNumberingAfterBreak="0">
    <w:nsid w:val="1E71091B"/>
    <w:multiLevelType w:val="hybridMultilevel"/>
    <w:tmpl w:val="F9C6AD62"/>
    <w:lvl w:ilvl="0" w:tplc="3620CFBA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92FA078E">
      <w:numFmt w:val="bullet"/>
      <w:lvlText w:val="•"/>
      <w:lvlJc w:val="left"/>
      <w:pPr>
        <w:ind w:left="453" w:hanging="207"/>
      </w:pPr>
      <w:rPr>
        <w:rFonts w:hint="default"/>
        <w:lang w:val="et-EE" w:eastAsia="en-US" w:bidi="ar-SA"/>
      </w:rPr>
    </w:lvl>
    <w:lvl w:ilvl="2" w:tplc="374A903C">
      <w:numFmt w:val="bullet"/>
      <w:lvlText w:val="•"/>
      <w:lvlJc w:val="left"/>
      <w:pPr>
        <w:ind w:left="647" w:hanging="207"/>
      </w:pPr>
      <w:rPr>
        <w:rFonts w:hint="default"/>
        <w:lang w:val="et-EE" w:eastAsia="en-US" w:bidi="ar-SA"/>
      </w:rPr>
    </w:lvl>
    <w:lvl w:ilvl="3" w:tplc="CAE41A16">
      <w:numFmt w:val="bullet"/>
      <w:lvlText w:val="•"/>
      <w:lvlJc w:val="left"/>
      <w:pPr>
        <w:ind w:left="840" w:hanging="207"/>
      </w:pPr>
      <w:rPr>
        <w:rFonts w:hint="default"/>
        <w:lang w:val="et-EE" w:eastAsia="en-US" w:bidi="ar-SA"/>
      </w:rPr>
    </w:lvl>
    <w:lvl w:ilvl="4" w:tplc="302452C6">
      <w:numFmt w:val="bullet"/>
      <w:lvlText w:val="•"/>
      <w:lvlJc w:val="left"/>
      <w:pPr>
        <w:ind w:left="1034" w:hanging="207"/>
      </w:pPr>
      <w:rPr>
        <w:rFonts w:hint="default"/>
        <w:lang w:val="et-EE" w:eastAsia="en-US" w:bidi="ar-SA"/>
      </w:rPr>
    </w:lvl>
    <w:lvl w:ilvl="5" w:tplc="F8EAD132">
      <w:numFmt w:val="bullet"/>
      <w:lvlText w:val="•"/>
      <w:lvlJc w:val="left"/>
      <w:pPr>
        <w:ind w:left="1228" w:hanging="207"/>
      </w:pPr>
      <w:rPr>
        <w:rFonts w:hint="default"/>
        <w:lang w:val="et-EE" w:eastAsia="en-US" w:bidi="ar-SA"/>
      </w:rPr>
    </w:lvl>
    <w:lvl w:ilvl="6" w:tplc="0332D108">
      <w:numFmt w:val="bullet"/>
      <w:lvlText w:val="•"/>
      <w:lvlJc w:val="left"/>
      <w:pPr>
        <w:ind w:left="1421" w:hanging="207"/>
      </w:pPr>
      <w:rPr>
        <w:rFonts w:hint="default"/>
        <w:lang w:val="et-EE" w:eastAsia="en-US" w:bidi="ar-SA"/>
      </w:rPr>
    </w:lvl>
    <w:lvl w:ilvl="7" w:tplc="D33065C8">
      <w:numFmt w:val="bullet"/>
      <w:lvlText w:val="•"/>
      <w:lvlJc w:val="left"/>
      <w:pPr>
        <w:ind w:left="1615" w:hanging="207"/>
      </w:pPr>
      <w:rPr>
        <w:rFonts w:hint="default"/>
        <w:lang w:val="et-EE" w:eastAsia="en-US" w:bidi="ar-SA"/>
      </w:rPr>
    </w:lvl>
    <w:lvl w:ilvl="8" w:tplc="452E7036">
      <w:numFmt w:val="bullet"/>
      <w:lvlText w:val="•"/>
      <w:lvlJc w:val="left"/>
      <w:pPr>
        <w:ind w:left="1808" w:hanging="207"/>
      </w:pPr>
      <w:rPr>
        <w:rFonts w:hint="default"/>
        <w:lang w:val="et-EE" w:eastAsia="en-US" w:bidi="ar-SA"/>
      </w:rPr>
    </w:lvl>
  </w:abstractNum>
  <w:abstractNum w:abstractNumId="12" w15:restartNumberingAfterBreak="0">
    <w:nsid w:val="22A37239"/>
    <w:multiLevelType w:val="hybridMultilevel"/>
    <w:tmpl w:val="9FB8E528"/>
    <w:lvl w:ilvl="0" w:tplc="C74C335E">
      <w:numFmt w:val="bullet"/>
      <w:lvlText w:val=""/>
      <w:lvlJc w:val="left"/>
      <w:pPr>
        <w:ind w:left="685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FD822796">
      <w:numFmt w:val="bullet"/>
      <w:lvlText w:val="•"/>
      <w:lvlJc w:val="left"/>
      <w:pPr>
        <w:ind w:left="1546" w:hanging="207"/>
      </w:pPr>
      <w:rPr>
        <w:rFonts w:hint="default"/>
        <w:lang w:val="et-EE" w:eastAsia="en-US" w:bidi="ar-SA"/>
      </w:rPr>
    </w:lvl>
    <w:lvl w:ilvl="2" w:tplc="0D921E34">
      <w:numFmt w:val="bullet"/>
      <w:lvlText w:val="•"/>
      <w:lvlJc w:val="left"/>
      <w:pPr>
        <w:ind w:left="2413" w:hanging="207"/>
      </w:pPr>
      <w:rPr>
        <w:rFonts w:hint="default"/>
        <w:lang w:val="et-EE" w:eastAsia="en-US" w:bidi="ar-SA"/>
      </w:rPr>
    </w:lvl>
    <w:lvl w:ilvl="3" w:tplc="06D09964">
      <w:numFmt w:val="bullet"/>
      <w:lvlText w:val="•"/>
      <w:lvlJc w:val="left"/>
      <w:pPr>
        <w:ind w:left="3279" w:hanging="207"/>
      </w:pPr>
      <w:rPr>
        <w:rFonts w:hint="default"/>
        <w:lang w:val="et-EE" w:eastAsia="en-US" w:bidi="ar-SA"/>
      </w:rPr>
    </w:lvl>
    <w:lvl w:ilvl="4" w:tplc="0DA24C8A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 w:tplc="AB406C48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 w:tplc="A804556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 w:tplc="A38CBF5A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 w:tplc="991407D0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13" w15:restartNumberingAfterBreak="0">
    <w:nsid w:val="22B36DA2"/>
    <w:multiLevelType w:val="hybridMultilevel"/>
    <w:tmpl w:val="737CF726"/>
    <w:lvl w:ilvl="0" w:tplc="F9860C42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9560EB24">
      <w:numFmt w:val="bullet"/>
      <w:lvlText w:val="•"/>
      <w:lvlJc w:val="left"/>
      <w:pPr>
        <w:ind w:left="1546" w:hanging="140"/>
      </w:pPr>
      <w:rPr>
        <w:rFonts w:hint="default"/>
        <w:lang w:val="et-EE" w:eastAsia="en-US" w:bidi="ar-SA"/>
      </w:rPr>
    </w:lvl>
    <w:lvl w:ilvl="2" w:tplc="53E84A1C">
      <w:numFmt w:val="bullet"/>
      <w:lvlText w:val="•"/>
      <w:lvlJc w:val="left"/>
      <w:pPr>
        <w:ind w:left="2413" w:hanging="140"/>
      </w:pPr>
      <w:rPr>
        <w:rFonts w:hint="default"/>
        <w:lang w:val="et-EE" w:eastAsia="en-US" w:bidi="ar-SA"/>
      </w:rPr>
    </w:lvl>
    <w:lvl w:ilvl="3" w:tplc="6840C174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 w:tplc="F69206E0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 w:tplc="03CCF816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 w:tplc="114CD8E8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 w:tplc="C374CAFC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 w:tplc="E37A510A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14" w15:restartNumberingAfterBreak="0">
    <w:nsid w:val="24A347B8"/>
    <w:multiLevelType w:val="multilevel"/>
    <w:tmpl w:val="549A147A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3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5" w15:restartNumberingAfterBreak="0">
    <w:nsid w:val="2AC468C6"/>
    <w:multiLevelType w:val="multilevel"/>
    <w:tmpl w:val="7826EC7A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6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hint="default"/>
        <w:b/>
        <w:bCs/>
        <w:spacing w:val="-1"/>
        <w:w w:val="100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6" w15:restartNumberingAfterBreak="0">
    <w:nsid w:val="2B760350"/>
    <w:multiLevelType w:val="multilevel"/>
    <w:tmpl w:val="6796668A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ascii="Arial" w:eastAsia="Arial" w:hAnsi="Arial" w:cs="Arial" w:hint="default"/>
        <w:b/>
        <w:bCs/>
        <w:color w:val="333333"/>
        <w:spacing w:val="-1"/>
        <w:w w:val="100"/>
        <w:sz w:val="16"/>
        <w:szCs w:val="16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7" w15:restartNumberingAfterBreak="0">
    <w:nsid w:val="2DEB3C18"/>
    <w:multiLevelType w:val="multilevel"/>
    <w:tmpl w:val="68D88BD0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-"/>
      <w:lvlJc w:val="left"/>
      <w:pPr>
        <w:ind w:left="685" w:hanging="132"/>
      </w:pPr>
      <w:rPr>
        <w:rFonts w:ascii="Microsoft Sans Serif" w:eastAsia="Microsoft Sans Serif" w:hAnsi="Microsoft Sans Serif" w:cs="Microsoft Sans Serif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32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32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32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32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32"/>
      </w:pPr>
      <w:rPr>
        <w:rFonts w:hint="default"/>
        <w:lang w:val="et-EE" w:eastAsia="en-US" w:bidi="ar-SA"/>
      </w:rPr>
    </w:lvl>
  </w:abstractNum>
  <w:abstractNum w:abstractNumId="18" w15:restartNumberingAfterBreak="0">
    <w:nsid w:val="3113638C"/>
    <w:multiLevelType w:val="multilevel"/>
    <w:tmpl w:val="75C0D700"/>
    <w:lvl w:ilvl="0">
      <w:start w:val="6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0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9" w15:restartNumberingAfterBreak="0">
    <w:nsid w:val="334C23A0"/>
    <w:multiLevelType w:val="multilevel"/>
    <w:tmpl w:val="C75A6CAE"/>
    <w:lvl w:ilvl="0">
      <w:start w:val="3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20" w15:restartNumberingAfterBreak="0">
    <w:nsid w:val="35151C25"/>
    <w:multiLevelType w:val="hybridMultilevel"/>
    <w:tmpl w:val="FF809DD4"/>
    <w:lvl w:ilvl="0" w:tplc="75663216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EA0A1842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20AE268A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D854A4F0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FA46F1AA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C4ACB19E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A42CD302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A5680D2C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A4D4F9BC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21" w15:restartNumberingAfterBreak="0">
    <w:nsid w:val="369A7A22"/>
    <w:multiLevelType w:val="multilevel"/>
    <w:tmpl w:val="6CC43D56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5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22" w15:restartNumberingAfterBreak="0">
    <w:nsid w:val="388512D2"/>
    <w:multiLevelType w:val="multilevel"/>
    <w:tmpl w:val="86FC0B0A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3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23" w15:restartNumberingAfterBreak="0">
    <w:nsid w:val="390E0F0E"/>
    <w:multiLevelType w:val="multilevel"/>
    <w:tmpl w:val="A21451CE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-"/>
      <w:lvlJc w:val="left"/>
      <w:pPr>
        <w:ind w:left="685" w:hanging="140"/>
      </w:pPr>
      <w:rPr>
        <w:rFonts w:ascii="Tahoma" w:eastAsia="Tahoma" w:hAnsi="Tahoma" w:cs="Tahoma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24" w15:restartNumberingAfterBreak="0">
    <w:nsid w:val="3A657E58"/>
    <w:multiLevelType w:val="hybridMultilevel"/>
    <w:tmpl w:val="B33A4260"/>
    <w:lvl w:ilvl="0" w:tplc="D208F956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0CBCED2C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498AAB86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A3A43986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386250B2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50B46DE8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D2BE8328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1D022A48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958809D0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25" w15:restartNumberingAfterBreak="0">
    <w:nsid w:val="3A7E37C2"/>
    <w:multiLevelType w:val="multilevel"/>
    <w:tmpl w:val="B2A873B8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5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26" w15:restartNumberingAfterBreak="0">
    <w:nsid w:val="3BE8041F"/>
    <w:multiLevelType w:val="multilevel"/>
    <w:tmpl w:val="AD9A77DE"/>
    <w:lvl w:ilvl="0">
      <w:start w:val="8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2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27" w15:restartNumberingAfterBreak="0">
    <w:nsid w:val="40C913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6A02E5"/>
    <w:multiLevelType w:val="multilevel"/>
    <w:tmpl w:val="77567C08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7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29" w15:restartNumberingAfterBreak="0">
    <w:nsid w:val="4D3F2783"/>
    <w:multiLevelType w:val="hybridMultilevel"/>
    <w:tmpl w:val="EBC475C2"/>
    <w:lvl w:ilvl="0" w:tplc="0A8AB8D0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B268D040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9C70E2DA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568CA41A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EC54FDA0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A8125D6A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205A72E8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C7E2D4DC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96E2C092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30" w15:restartNumberingAfterBreak="0">
    <w:nsid w:val="4EC23602"/>
    <w:multiLevelType w:val="multilevel"/>
    <w:tmpl w:val="45FE7E8E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31" w15:restartNumberingAfterBreak="0">
    <w:nsid w:val="4F74507D"/>
    <w:multiLevelType w:val="hybridMultilevel"/>
    <w:tmpl w:val="079EB2A2"/>
    <w:lvl w:ilvl="0" w:tplc="6E18E9D0">
      <w:numFmt w:val="bullet"/>
      <w:lvlText w:val=""/>
      <w:lvlJc w:val="left"/>
      <w:pPr>
        <w:ind w:left="685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95E888E8">
      <w:numFmt w:val="bullet"/>
      <w:lvlText w:val="•"/>
      <w:lvlJc w:val="left"/>
      <w:pPr>
        <w:ind w:left="1546" w:hanging="207"/>
      </w:pPr>
      <w:rPr>
        <w:rFonts w:hint="default"/>
        <w:lang w:val="et-EE" w:eastAsia="en-US" w:bidi="ar-SA"/>
      </w:rPr>
    </w:lvl>
    <w:lvl w:ilvl="2" w:tplc="9DDA276A">
      <w:numFmt w:val="bullet"/>
      <w:lvlText w:val="•"/>
      <w:lvlJc w:val="left"/>
      <w:pPr>
        <w:ind w:left="2413" w:hanging="207"/>
      </w:pPr>
      <w:rPr>
        <w:rFonts w:hint="default"/>
        <w:lang w:val="et-EE" w:eastAsia="en-US" w:bidi="ar-SA"/>
      </w:rPr>
    </w:lvl>
    <w:lvl w:ilvl="3" w:tplc="83CA48C6">
      <w:numFmt w:val="bullet"/>
      <w:lvlText w:val="•"/>
      <w:lvlJc w:val="left"/>
      <w:pPr>
        <w:ind w:left="3279" w:hanging="207"/>
      </w:pPr>
      <w:rPr>
        <w:rFonts w:hint="default"/>
        <w:lang w:val="et-EE" w:eastAsia="en-US" w:bidi="ar-SA"/>
      </w:rPr>
    </w:lvl>
    <w:lvl w:ilvl="4" w:tplc="541059E8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 w:tplc="A7BA122A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 w:tplc="262E07AE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 w:tplc="F6F2456E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 w:tplc="E4C26C6A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32" w15:restartNumberingAfterBreak="0">
    <w:nsid w:val="4F9E19A0"/>
    <w:multiLevelType w:val="multilevel"/>
    <w:tmpl w:val="91E6A0CE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5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33" w15:restartNumberingAfterBreak="0">
    <w:nsid w:val="52A729D8"/>
    <w:multiLevelType w:val="multilevel"/>
    <w:tmpl w:val="D68EB34E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"/>
      <w:lvlJc w:val="left"/>
      <w:pPr>
        <w:ind w:left="685" w:hanging="207"/>
      </w:pPr>
      <w:rPr>
        <w:rFonts w:ascii="Symbol" w:eastAsia="Symbol" w:hAnsi="Symbol" w:cs="Symbol" w:hint="default"/>
        <w:color w:val="404040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34" w15:restartNumberingAfterBreak="0">
    <w:nsid w:val="53400029"/>
    <w:multiLevelType w:val="multilevel"/>
    <w:tmpl w:val="BF828F7A"/>
    <w:lvl w:ilvl="0">
      <w:start w:val="3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"/>
      <w:lvlJc w:val="left"/>
      <w:pPr>
        <w:ind w:left="685" w:hanging="207"/>
      </w:pPr>
      <w:rPr>
        <w:rFonts w:hint="default"/>
        <w:w w:val="100"/>
        <w:lang w:val="et-EE" w:eastAsia="en-US" w:bidi="ar-SA"/>
      </w:rPr>
    </w:lvl>
    <w:lvl w:ilvl="4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35" w15:restartNumberingAfterBreak="0">
    <w:nsid w:val="53C45FB3"/>
    <w:multiLevelType w:val="hybridMultilevel"/>
    <w:tmpl w:val="39DC0016"/>
    <w:lvl w:ilvl="0" w:tplc="86BEAE1C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D3E0F802">
      <w:numFmt w:val="bullet"/>
      <w:lvlText w:val="•"/>
      <w:lvlJc w:val="left"/>
      <w:pPr>
        <w:ind w:left="1546" w:hanging="140"/>
      </w:pPr>
      <w:rPr>
        <w:rFonts w:hint="default"/>
        <w:lang w:val="et-EE" w:eastAsia="en-US" w:bidi="ar-SA"/>
      </w:rPr>
    </w:lvl>
    <w:lvl w:ilvl="2" w:tplc="01A21D5C">
      <w:numFmt w:val="bullet"/>
      <w:lvlText w:val="•"/>
      <w:lvlJc w:val="left"/>
      <w:pPr>
        <w:ind w:left="2413" w:hanging="140"/>
      </w:pPr>
      <w:rPr>
        <w:rFonts w:hint="default"/>
        <w:lang w:val="et-EE" w:eastAsia="en-US" w:bidi="ar-SA"/>
      </w:rPr>
    </w:lvl>
    <w:lvl w:ilvl="3" w:tplc="A358197E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 w:tplc="5E1E1D76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 w:tplc="97B8FABE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 w:tplc="D2EC3B0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 w:tplc="E8E8CF1C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 w:tplc="21147F0A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36" w15:restartNumberingAfterBreak="0">
    <w:nsid w:val="561365EA"/>
    <w:multiLevelType w:val="multilevel"/>
    <w:tmpl w:val="27BE19F4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2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37" w15:restartNumberingAfterBreak="0">
    <w:nsid w:val="58CF380B"/>
    <w:multiLevelType w:val="hybridMultilevel"/>
    <w:tmpl w:val="6284C9BC"/>
    <w:lvl w:ilvl="0" w:tplc="D2E411C4">
      <w:numFmt w:val="bullet"/>
      <w:lvlText w:val=""/>
      <w:lvlJc w:val="left"/>
      <w:pPr>
        <w:ind w:left="685" w:hanging="207"/>
      </w:pPr>
      <w:rPr>
        <w:rFonts w:hint="default"/>
        <w:w w:val="100"/>
        <w:lang w:val="et-EE" w:eastAsia="en-US" w:bidi="ar-SA"/>
      </w:rPr>
    </w:lvl>
    <w:lvl w:ilvl="1" w:tplc="F8602D44">
      <w:numFmt w:val="bullet"/>
      <w:lvlText w:val="•"/>
      <w:lvlJc w:val="left"/>
      <w:pPr>
        <w:ind w:left="1546" w:hanging="207"/>
      </w:pPr>
      <w:rPr>
        <w:rFonts w:hint="default"/>
        <w:lang w:val="et-EE" w:eastAsia="en-US" w:bidi="ar-SA"/>
      </w:rPr>
    </w:lvl>
    <w:lvl w:ilvl="2" w:tplc="D8FCDFE6">
      <w:numFmt w:val="bullet"/>
      <w:lvlText w:val="•"/>
      <w:lvlJc w:val="left"/>
      <w:pPr>
        <w:ind w:left="2413" w:hanging="207"/>
      </w:pPr>
      <w:rPr>
        <w:rFonts w:hint="default"/>
        <w:lang w:val="et-EE" w:eastAsia="en-US" w:bidi="ar-SA"/>
      </w:rPr>
    </w:lvl>
    <w:lvl w:ilvl="3" w:tplc="FD5AE9C8">
      <w:numFmt w:val="bullet"/>
      <w:lvlText w:val="•"/>
      <w:lvlJc w:val="left"/>
      <w:pPr>
        <w:ind w:left="3279" w:hanging="207"/>
      </w:pPr>
      <w:rPr>
        <w:rFonts w:hint="default"/>
        <w:lang w:val="et-EE" w:eastAsia="en-US" w:bidi="ar-SA"/>
      </w:rPr>
    </w:lvl>
    <w:lvl w:ilvl="4" w:tplc="34A28B0A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 w:tplc="73FAD412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 w:tplc="4450129A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 w:tplc="186A2076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 w:tplc="BF00F206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38" w15:restartNumberingAfterBreak="0">
    <w:nsid w:val="5A8A2903"/>
    <w:multiLevelType w:val="multilevel"/>
    <w:tmpl w:val="37D414E8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3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"/>
      <w:lvlJc w:val="left"/>
      <w:pPr>
        <w:ind w:left="685" w:hanging="140"/>
      </w:pPr>
      <w:rPr>
        <w:rFonts w:hint="default"/>
        <w:w w:val="100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39" w15:restartNumberingAfterBreak="0">
    <w:nsid w:val="5B244864"/>
    <w:multiLevelType w:val="multilevel"/>
    <w:tmpl w:val="C81214D8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6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40" w15:restartNumberingAfterBreak="0">
    <w:nsid w:val="5B602D84"/>
    <w:multiLevelType w:val="hybridMultilevel"/>
    <w:tmpl w:val="C45A4048"/>
    <w:lvl w:ilvl="0" w:tplc="90B292E2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7C64A3F8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EBE42EE4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4EA81CB6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D61A466E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64906B2E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621096C6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D3481ABC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04E65820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41" w15:restartNumberingAfterBreak="0">
    <w:nsid w:val="5F231332"/>
    <w:multiLevelType w:val="multilevel"/>
    <w:tmpl w:val="227444FE"/>
    <w:lvl w:ilvl="0">
      <w:start w:val="3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42" w15:restartNumberingAfterBreak="0">
    <w:nsid w:val="63FF671B"/>
    <w:multiLevelType w:val="multilevel"/>
    <w:tmpl w:val="A3CC6B14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43" w15:restartNumberingAfterBreak="0">
    <w:nsid w:val="67DD5AB8"/>
    <w:multiLevelType w:val="hybridMultilevel"/>
    <w:tmpl w:val="14041FEE"/>
    <w:lvl w:ilvl="0" w:tplc="5D66883A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88F4628E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59BAD06A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FDCE88BC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0E6A58D2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FE7460F8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8D209510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19567922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75C23536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44" w15:restartNumberingAfterBreak="0">
    <w:nsid w:val="68914EB5"/>
    <w:multiLevelType w:val="hybridMultilevel"/>
    <w:tmpl w:val="65B0A32E"/>
    <w:lvl w:ilvl="0" w:tplc="88CED23C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FD7876D8">
      <w:numFmt w:val="bullet"/>
      <w:lvlText w:val="•"/>
      <w:lvlJc w:val="left"/>
      <w:pPr>
        <w:ind w:left="453" w:hanging="207"/>
      </w:pPr>
      <w:rPr>
        <w:rFonts w:hint="default"/>
        <w:lang w:val="et-EE" w:eastAsia="en-US" w:bidi="ar-SA"/>
      </w:rPr>
    </w:lvl>
    <w:lvl w:ilvl="2" w:tplc="AD0E662C">
      <w:numFmt w:val="bullet"/>
      <w:lvlText w:val="•"/>
      <w:lvlJc w:val="left"/>
      <w:pPr>
        <w:ind w:left="647" w:hanging="207"/>
      </w:pPr>
      <w:rPr>
        <w:rFonts w:hint="default"/>
        <w:lang w:val="et-EE" w:eastAsia="en-US" w:bidi="ar-SA"/>
      </w:rPr>
    </w:lvl>
    <w:lvl w:ilvl="3" w:tplc="2278E0AA">
      <w:numFmt w:val="bullet"/>
      <w:lvlText w:val="•"/>
      <w:lvlJc w:val="left"/>
      <w:pPr>
        <w:ind w:left="840" w:hanging="207"/>
      </w:pPr>
      <w:rPr>
        <w:rFonts w:hint="default"/>
        <w:lang w:val="et-EE" w:eastAsia="en-US" w:bidi="ar-SA"/>
      </w:rPr>
    </w:lvl>
    <w:lvl w:ilvl="4" w:tplc="7FD46E34">
      <w:numFmt w:val="bullet"/>
      <w:lvlText w:val="•"/>
      <w:lvlJc w:val="left"/>
      <w:pPr>
        <w:ind w:left="1034" w:hanging="207"/>
      </w:pPr>
      <w:rPr>
        <w:rFonts w:hint="default"/>
        <w:lang w:val="et-EE" w:eastAsia="en-US" w:bidi="ar-SA"/>
      </w:rPr>
    </w:lvl>
    <w:lvl w:ilvl="5" w:tplc="37F2995A">
      <w:numFmt w:val="bullet"/>
      <w:lvlText w:val="•"/>
      <w:lvlJc w:val="left"/>
      <w:pPr>
        <w:ind w:left="1228" w:hanging="207"/>
      </w:pPr>
      <w:rPr>
        <w:rFonts w:hint="default"/>
        <w:lang w:val="et-EE" w:eastAsia="en-US" w:bidi="ar-SA"/>
      </w:rPr>
    </w:lvl>
    <w:lvl w:ilvl="6" w:tplc="94262220">
      <w:numFmt w:val="bullet"/>
      <w:lvlText w:val="•"/>
      <w:lvlJc w:val="left"/>
      <w:pPr>
        <w:ind w:left="1421" w:hanging="207"/>
      </w:pPr>
      <w:rPr>
        <w:rFonts w:hint="default"/>
        <w:lang w:val="et-EE" w:eastAsia="en-US" w:bidi="ar-SA"/>
      </w:rPr>
    </w:lvl>
    <w:lvl w:ilvl="7" w:tplc="8F9A7194">
      <w:numFmt w:val="bullet"/>
      <w:lvlText w:val="•"/>
      <w:lvlJc w:val="left"/>
      <w:pPr>
        <w:ind w:left="1615" w:hanging="207"/>
      </w:pPr>
      <w:rPr>
        <w:rFonts w:hint="default"/>
        <w:lang w:val="et-EE" w:eastAsia="en-US" w:bidi="ar-SA"/>
      </w:rPr>
    </w:lvl>
    <w:lvl w:ilvl="8" w:tplc="932C81B0">
      <w:numFmt w:val="bullet"/>
      <w:lvlText w:val="•"/>
      <w:lvlJc w:val="left"/>
      <w:pPr>
        <w:ind w:left="1808" w:hanging="207"/>
      </w:pPr>
      <w:rPr>
        <w:rFonts w:hint="default"/>
        <w:lang w:val="et-EE" w:eastAsia="en-US" w:bidi="ar-SA"/>
      </w:rPr>
    </w:lvl>
  </w:abstractNum>
  <w:abstractNum w:abstractNumId="45" w15:restartNumberingAfterBreak="0">
    <w:nsid w:val="6A1D1B04"/>
    <w:multiLevelType w:val="multilevel"/>
    <w:tmpl w:val="4E545DCA"/>
    <w:lvl w:ilvl="0">
      <w:start w:val="9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46" w15:restartNumberingAfterBreak="0">
    <w:nsid w:val="702C1D17"/>
    <w:multiLevelType w:val="hybridMultilevel"/>
    <w:tmpl w:val="6EDC5E4C"/>
    <w:lvl w:ilvl="0" w:tplc="1EA61B54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DE8416A0">
      <w:numFmt w:val="bullet"/>
      <w:lvlText w:val="•"/>
      <w:lvlJc w:val="left"/>
      <w:pPr>
        <w:ind w:left="1546" w:hanging="140"/>
      </w:pPr>
      <w:rPr>
        <w:rFonts w:hint="default"/>
        <w:lang w:val="et-EE" w:eastAsia="en-US" w:bidi="ar-SA"/>
      </w:rPr>
    </w:lvl>
    <w:lvl w:ilvl="2" w:tplc="4820716A">
      <w:numFmt w:val="bullet"/>
      <w:lvlText w:val="•"/>
      <w:lvlJc w:val="left"/>
      <w:pPr>
        <w:ind w:left="2413" w:hanging="140"/>
      </w:pPr>
      <w:rPr>
        <w:rFonts w:hint="default"/>
        <w:lang w:val="et-EE" w:eastAsia="en-US" w:bidi="ar-SA"/>
      </w:rPr>
    </w:lvl>
    <w:lvl w:ilvl="3" w:tplc="64F4473A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 w:tplc="D7EAEDD6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 w:tplc="BBD8BE42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 w:tplc="8B6EA5C0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 w:tplc="236A02F6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 w:tplc="F264814E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47" w15:restartNumberingAfterBreak="0">
    <w:nsid w:val="72C54318"/>
    <w:multiLevelType w:val="multilevel"/>
    <w:tmpl w:val="3DC63C50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4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48" w15:restartNumberingAfterBreak="0">
    <w:nsid w:val="73C05B51"/>
    <w:multiLevelType w:val="multilevel"/>
    <w:tmpl w:val="18EA4092"/>
    <w:lvl w:ilvl="0">
      <w:start w:val="1"/>
      <w:numFmt w:val="decimal"/>
      <w:lvlText w:val="%1."/>
      <w:lvlJc w:val="left"/>
      <w:pPr>
        <w:ind w:left="685" w:hanging="567"/>
      </w:pPr>
      <w:rPr>
        <w:rFonts w:hint="default"/>
        <w:b/>
        <w:bCs/>
        <w:spacing w:val="-1"/>
        <w:w w:val="100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2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49" w15:restartNumberingAfterBreak="0">
    <w:nsid w:val="7644614A"/>
    <w:multiLevelType w:val="multilevel"/>
    <w:tmpl w:val="4BF46870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4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0" w15:restartNumberingAfterBreak="0">
    <w:nsid w:val="7A195E45"/>
    <w:multiLevelType w:val="multilevel"/>
    <w:tmpl w:val="DD1C2B34"/>
    <w:lvl w:ilvl="0">
      <w:start w:val="1"/>
      <w:numFmt w:val="decimal"/>
      <w:lvlText w:val="%1."/>
      <w:lvlJc w:val="left"/>
      <w:pPr>
        <w:ind w:left="685" w:hanging="567"/>
      </w:pPr>
      <w:rPr>
        <w:rFonts w:ascii="Arial" w:eastAsia="Arial" w:hAnsi="Arial" w:cs="Arial" w:hint="default"/>
        <w:b/>
        <w:bCs/>
        <w:color w:val="FF6600"/>
        <w:spacing w:val="-1"/>
        <w:w w:val="99"/>
        <w:sz w:val="20"/>
        <w:szCs w:val="20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Arial" w:hAnsi="Arial" w:cs="Arial" w:hint="default"/>
        <w:b/>
        <w:bCs/>
        <w:spacing w:val="-1"/>
        <w:w w:val="100"/>
        <w:sz w:val="16"/>
        <w:szCs w:val="16"/>
        <w:lang w:val="et-EE" w:eastAsia="en-US" w:bidi="ar-SA"/>
      </w:rPr>
    </w:lvl>
    <w:lvl w:ilvl="2">
      <w:numFmt w:val="bullet"/>
      <w:lvlText w:val=""/>
      <w:lvlJc w:val="left"/>
      <w:pPr>
        <w:ind w:left="685" w:hanging="56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1" w15:restartNumberingAfterBreak="0">
    <w:nsid w:val="7B704362"/>
    <w:multiLevelType w:val="multilevel"/>
    <w:tmpl w:val="6EF2A4AC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2" w15:restartNumberingAfterBreak="0">
    <w:nsid w:val="7E91559A"/>
    <w:multiLevelType w:val="multilevel"/>
    <w:tmpl w:val="5B509CD8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4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3" w15:restartNumberingAfterBreak="0">
    <w:nsid w:val="7E9E5018"/>
    <w:multiLevelType w:val="hybridMultilevel"/>
    <w:tmpl w:val="CA4A1946"/>
    <w:lvl w:ilvl="0" w:tplc="07464AD0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404040"/>
        <w:w w:val="100"/>
        <w:sz w:val="16"/>
        <w:szCs w:val="16"/>
        <w:lang w:val="et-EE" w:eastAsia="en-US" w:bidi="ar-SA"/>
      </w:rPr>
    </w:lvl>
    <w:lvl w:ilvl="1" w:tplc="9970F706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5800679E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7A42C088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BA54C882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DEE217A2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2460BD8A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04742E72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46EE9CB8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num w:numId="1" w16cid:durableId="1450660163">
    <w:abstractNumId w:val="48"/>
  </w:num>
  <w:num w:numId="2" w16cid:durableId="1962877251">
    <w:abstractNumId w:val="4"/>
  </w:num>
  <w:num w:numId="3" w16cid:durableId="1225218040">
    <w:abstractNumId w:val="45"/>
  </w:num>
  <w:num w:numId="4" w16cid:durableId="152568529">
    <w:abstractNumId w:val="26"/>
  </w:num>
  <w:num w:numId="5" w16cid:durableId="141393639">
    <w:abstractNumId w:val="16"/>
  </w:num>
  <w:num w:numId="6" w16cid:durableId="1161235547">
    <w:abstractNumId w:val="37"/>
  </w:num>
  <w:num w:numId="7" w16cid:durableId="2027049626">
    <w:abstractNumId w:val="6"/>
  </w:num>
  <w:num w:numId="8" w16cid:durableId="408620065">
    <w:abstractNumId w:val="49"/>
  </w:num>
  <w:num w:numId="9" w16cid:durableId="780228445">
    <w:abstractNumId w:val="5"/>
  </w:num>
  <w:num w:numId="10" w16cid:durableId="1193036997">
    <w:abstractNumId w:val="0"/>
  </w:num>
  <w:num w:numId="11" w16cid:durableId="735320186">
    <w:abstractNumId w:val="18"/>
  </w:num>
  <w:num w:numId="12" w16cid:durableId="1629166472">
    <w:abstractNumId w:val="52"/>
  </w:num>
  <w:num w:numId="13" w16cid:durableId="1097604696">
    <w:abstractNumId w:val="42"/>
  </w:num>
  <w:num w:numId="14" w16cid:durableId="2072775447">
    <w:abstractNumId w:val="17"/>
  </w:num>
  <w:num w:numId="15" w16cid:durableId="1195850859">
    <w:abstractNumId w:val="9"/>
  </w:num>
  <w:num w:numId="16" w16cid:durableId="451437821">
    <w:abstractNumId w:val="39"/>
  </w:num>
  <w:num w:numId="17" w16cid:durableId="1872379626">
    <w:abstractNumId w:val="21"/>
  </w:num>
  <w:num w:numId="18" w16cid:durableId="833372888">
    <w:abstractNumId w:val="47"/>
  </w:num>
  <w:num w:numId="19" w16cid:durableId="1327705242">
    <w:abstractNumId w:val="51"/>
  </w:num>
  <w:num w:numId="20" w16cid:durableId="1355232185">
    <w:abstractNumId w:val="28"/>
  </w:num>
  <w:num w:numId="21" w16cid:durableId="799807907">
    <w:abstractNumId w:val="22"/>
  </w:num>
  <w:num w:numId="22" w16cid:durableId="903177939">
    <w:abstractNumId w:val="32"/>
  </w:num>
  <w:num w:numId="23" w16cid:durableId="1376079406">
    <w:abstractNumId w:val="23"/>
  </w:num>
  <w:num w:numId="24" w16cid:durableId="1257444254">
    <w:abstractNumId w:val="19"/>
  </w:num>
  <w:num w:numId="25" w16cid:durableId="1281956923">
    <w:abstractNumId w:val="41"/>
  </w:num>
  <w:num w:numId="26" w16cid:durableId="553932192">
    <w:abstractNumId w:val="34"/>
  </w:num>
  <w:num w:numId="27" w16cid:durableId="1060519768">
    <w:abstractNumId w:val="53"/>
  </w:num>
  <w:num w:numId="28" w16cid:durableId="525674051">
    <w:abstractNumId w:val="40"/>
  </w:num>
  <w:num w:numId="29" w16cid:durableId="192234922">
    <w:abstractNumId w:val="7"/>
  </w:num>
  <w:num w:numId="30" w16cid:durableId="44334730">
    <w:abstractNumId w:val="14"/>
  </w:num>
  <w:num w:numId="31" w16cid:durableId="695927592">
    <w:abstractNumId w:val="31"/>
  </w:num>
  <w:num w:numId="32" w16cid:durableId="440681924">
    <w:abstractNumId w:val="46"/>
  </w:num>
  <w:num w:numId="33" w16cid:durableId="2104061543">
    <w:abstractNumId w:val="36"/>
  </w:num>
  <w:num w:numId="34" w16cid:durableId="1417441996">
    <w:abstractNumId w:val="33"/>
  </w:num>
  <w:num w:numId="35" w16cid:durableId="1317756465">
    <w:abstractNumId w:val="12"/>
  </w:num>
  <w:num w:numId="36" w16cid:durableId="1301959542">
    <w:abstractNumId w:val="44"/>
  </w:num>
  <w:num w:numId="37" w16cid:durableId="588932398">
    <w:abstractNumId w:val="11"/>
  </w:num>
  <w:num w:numId="38" w16cid:durableId="2001886431">
    <w:abstractNumId w:val="8"/>
  </w:num>
  <w:num w:numId="39" w16cid:durableId="691304083">
    <w:abstractNumId w:val="10"/>
  </w:num>
  <w:num w:numId="40" w16cid:durableId="597445705">
    <w:abstractNumId w:val="24"/>
  </w:num>
  <w:num w:numId="41" w16cid:durableId="1374421503">
    <w:abstractNumId w:val="29"/>
  </w:num>
  <w:num w:numId="42" w16cid:durableId="27991410">
    <w:abstractNumId w:val="20"/>
  </w:num>
  <w:num w:numId="43" w16cid:durableId="315765644">
    <w:abstractNumId w:val="43"/>
  </w:num>
  <w:num w:numId="44" w16cid:durableId="80614271">
    <w:abstractNumId w:val="15"/>
  </w:num>
  <w:num w:numId="45" w16cid:durableId="1749841513">
    <w:abstractNumId w:val="35"/>
  </w:num>
  <w:num w:numId="46" w16cid:durableId="79646523">
    <w:abstractNumId w:val="13"/>
  </w:num>
  <w:num w:numId="47" w16cid:durableId="787791">
    <w:abstractNumId w:val="25"/>
  </w:num>
  <w:num w:numId="48" w16cid:durableId="1857965623">
    <w:abstractNumId w:val="38"/>
  </w:num>
  <w:num w:numId="49" w16cid:durableId="1367679859">
    <w:abstractNumId w:val="30"/>
  </w:num>
  <w:num w:numId="50" w16cid:durableId="1007099826">
    <w:abstractNumId w:val="50"/>
  </w:num>
  <w:num w:numId="51" w16cid:durableId="868300096">
    <w:abstractNumId w:val="2"/>
  </w:num>
  <w:num w:numId="52" w16cid:durableId="954680489">
    <w:abstractNumId w:val="27"/>
  </w:num>
  <w:num w:numId="53" w16cid:durableId="2007315904">
    <w:abstractNumId w:val="3"/>
  </w:num>
  <w:num w:numId="54" w16cid:durableId="1379745188">
    <w:abstractNumId w:val="1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ille Tees">
    <w15:presenceInfo w15:providerId="AD" w15:userId="S::pille.tees@post.ee::3609d5cf-ce1f-4c04-8894-690f18413238"/>
  </w15:person>
  <w15:person w15:author="Pille Tees [2]">
    <w15:presenceInfo w15:providerId="AD" w15:userId="S::pille.tees@omniva.ee::3609d5cf-ce1f-4c04-8894-690f18413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14"/>
    <w:rsid w:val="0001150A"/>
    <w:rsid w:val="0007113A"/>
    <w:rsid w:val="000B5909"/>
    <w:rsid w:val="000E2E1B"/>
    <w:rsid w:val="00120C9D"/>
    <w:rsid w:val="00127F7C"/>
    <w:rsid w:val="00131AB1"/>
    <w:rsid w:val="0014166C"/>
    <w:rsid w:val="00142A15"/>
    <w:rsid w:val="001B2A4D"/>
    <w:rsid w:val="001C4C30"/>
    <w:rsid w:val="00246AFA"/>
    <w:rsid w:val="00275601"/>
    <w:rsid w:val="00282093"/>
    <w:rsid w:val="002D420F"/>
    <w:rsid w:val="004239C9"/>
    <w:rsid w:val="00443153"/>
    <w:rsid w:val="004522FC"/>
    <w:rsid w:val="00463AC9"/>
    <w:rsid w:val="00494740"/>
    <w:rsid w:val="004979E7"/>
    <w:rsid w:val="00514A47"/>
    <w:rsid w:val="00567F11"/>
    <w:rsid w:val="0065287A"/>
    <w:rsid w:val="006879F5"/>
    <w:rsid w:val="006C2442"/>
    <w:rsid w:val="006D348F"/>
    <w:rsid w:val="00796843"/>
    <w:rsid w:val="0087023F"/>
    <w:rsid w:val="00875882"/>
    <w:rsid w:val="00875D9F"/>
    <w:rsid w:val="00912985"/>
    <w:rsid w:val="0093452A"/>
    <w:rsid w:val="009770C1"/>
    <w:rsid w:val="009836B9"/>
    <w:rsid w:val="00984A88"/>
    <w:rsid w:val="009A6621"/>
    <w:rsid w:val="009D02AE"/>
    <w:rsid w:val="009E19D5"/>
    <w:rsid w:val="009E73B0"/>
    <w:rsid w:val="009F60D3"/>
    <w:rsid w:val="00A51692"/>
    <w:rsid w:val="00A81A0A"/>
    <w:rsid w:val="00A8637A"/>
    <w:rsid w:val="00A97031"/>
    <w:rsid w:val="00AA241A"/>
    <w:rsid w:val="00AE04EF"/>
    <w:rsid w:val="00B25062"/>
    <w:rsid w:val="00B30A14"/>
    <w:rsid w:val="00B6427C"/>
    <w:rsid w:val="00C27F1C"/>
    <w:rsid w:val="00C4074C"/>
    <w:rsid w:val="00C43992"/>
    <w:rsid w:val="00C90849"/>
    <w:rsid w:val="00CC016B"/>
    <w:rsid w:val="00CE53A1"/>
    <w:rsid w:val="00E97789"/>
    <w:rsid w:val="00EA7A4E"/>
    <w:rsid w:val="00F04D22"/>
    <w:rsid w:val="00F311AB"/>
    <w:rsid w:val="00FC0A11"/>
    <w:rsid w:val="00FD4A9B"/>
    <w:rsid w:val="2E0097AB"/>
    <w:rsid w:val="2E95936D"/>
    <w:rsid w:val="665A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FD19C"/>
  <w15:docId w15:val="{5ADD6951-621F-4542-A7E1-A4C77675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et-EE"/>
    </w:rPr>
  </w:style>
  <w:style w:type="paragraph" w:styleId="Heading1">
    <w:name w:val="heading 1"/>
    <w:basedOn w:val="Normal"/>
    <w:uiPriority w:val="9"/>
    <w:qFormat/>
    <w:pPr>
      <w:spacing w:before="155"/>
      <w:ind w:left="685" w:hanging="56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before="97"/>
      <w:ind w:left="118"/>
      <w:outlineLvl w:val="1"/>
    </w:pPr>
    <w:rPr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685" w:hanging="568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3"/>
      <w:ind w:left="658" w:hanging="541"/>
    </w:pPr>
    <w:rPr>
      <w:sz w:val="18"/>
      <w:szCs w:val="18"/>
    </w:rPr>
  </w:style>
  <w:style w:type="paragraph" w:styleId="BodyText">
    <w:name w:val="Body Text"/>
    <w:basedOn w:val="Normal"/>
    <w:uiPriority w:val="1"/>
    <w:qFormat/>
    <w:pPr>
      <w:ind w:left="685" w:hanging="567"/>
    </w:pPr>
    <w:rPr>
      <w:sz w:val="16"/>
      <w:szCs w:val="16"/>
    </w:rPr>
  </w:style>
  <w:style w:type="paragraph" w:styleId="Title">
    <w:name w:val="Title"/>
    <w:basedOn w:val="Normal"/>
    <w:uiPriority w:val="10"/>
    <w:qFormat/>
    <w:pPr>
      <w:ind w:left="1520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685" w:hanging="567"/>
    </w:pPr>
  </w:style>
  <w:style w:type="paragraph" w:customStyle="1" w:styleId="TableParagraph">
    <w:name w:val="Table Paragraph"/>
    <w:basedOn w:val="Normal"/>
    <w:uiPriority w:val="1"/>
    <w:qFormat/>
    <w:pPr>
      <w:spacing w:line="162" w:lineRule="exact"/>
      <w:ind w:left="256"/>
    </w:pPr>
  </w:style>
  <w:style w:type="paragraph" w:styleId="Header">
    <w:name w:val="header"/>
    <w:basedOn w:val="Normal"/>
    <w:link w:val="HeaderChar"/>
    <w:uiPriority w:val="99"/>
    <w:unhideWhenUsed/>
    <w:rsid w:val="00CE53A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3A1"/>
    <w:rPr>
      <w:rFonts w:ascii="Microsoft Sans Serif" w:eastAsia="Microsoft Sans Serif" w:hAnsi="Microsoft Sans Serif" w:cs="Microsoft Sans Serif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CE53A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3A1"/>
    <w:rPr>
      <w:rFonts w:ascii="Microsoft Sans Serif" w:eastAsia="Microsoft Sans Serif" w:hAnsi="Microsoft Sans Serif" w:cs="Microsoft Sans Serif"/>
      <w:lang w:val="et-EE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Microsoft Sans Serif" w:eastAsia="Microsoft Sans Serif" w:hAnsi="Microsoft Sans Serif" w:cs="Microsoft Sans Serif"/>
      <w:sz w:val="20"/>
      <w:szCs w:val="20"/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0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062"/>
    <w:rPr>
      <w:rFonts w:ascii="Microsoft Sans Serif" w:eastAsia="Microsoft Sans Serif" w:hAnsi="Microsoft Sans Serif" w:cs="Microsoft Sans Serif"/>
      <w:b/>
      <w:bCs/>
      <w:sz w:val="20"/>
      <w:szCs w:val="20"/>
      <w:lang w:val="et-EE"/>
    </w:rPr>
  </w:style>
  <w:style w:type="paragraph" w:styleId="Revision">
    <w:name w:val="Revision"/>
    <w:hidden/>
    <w:uiPriority w:val="99"/>
    <w:semiHidden/>
    <w:rsid w:val="004239C9"/>
    <w:pPr>
      <w:widowControl/>
      <w:autoSpaceDE/>
      <w:autoSpaceDN/>
    </w:pPr>
    <w:rPr>
      <w:rFonts w:ascii="Microsoft Sans Serif" w:eastAsia="Microsoft Sans Serif" w:hAnsi="Microsoft Sans Serif" w:cs="Microsoft Sans Serif"/>
      <w:lang w:val="et-EE"/>
    </w:rPr>
  </w:style>
  <w:style w:type="character" w:styleId="Hyperlink">
    <w:name w:val="Hyperlink"/>
    <w:basedOn w:val="DefaultParagraphFont"/>
    <w:uiPriority w:val="99"/>
    <w:unhideWhenUsed/>
    <w:rsid w:val="009345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mniva.ee/" TargetMode="External"/><Relationship Id="rId18" Type="http://schemas.openxmlformats.org/officeDocument/2006/relationships/hyperlink" Target="http://www.upu.int/" TargetMode="External"/><Relationship Id="rId26" Type="http://schemas.openxmlformats.org/officeDocument/2006/relationships/hyperlink" Target="http://www.omniva.e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mniva.e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upu.int/" TargetMode="External"/><Relationship Id="rId17" Type="http://schemas.openxmlformats.org/officeDocument/2006/relationships/hyperlink" Target="http://www.upu.int/" TargetMode="External"/><Relationship Id="rId25" Type="http://schemas.openxmlformats.org/officeDocument/2006/relationships/hyperlink" Target="http://www.omniva.e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mniva.ee/" TargetMode="External"/><Relationship Id="rId20" Type="http://schemas.openxmlformats.org/officeDocument/2006/relationships/hyperlink" Target="http://www.omniva.ee/" TargetMode="External"/><Relationship Id="rId29" Type="http://schemas.openxmlformats.org/officeDocument/2006/relationships/hyperlink" Target="http://www.omniva.e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www.omniva.ee/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omniva.ee/" TargetMode="External"/><Relationship Id="rId23" Type="http://schemas.openxmlformats.org/officeDocument/2006/relationships/hyperlink" Target="http://www.omniva.ee/" TargetMode="External"/><Relationship Id="rId28" Type="http://schemas.openxmlformats.org/officeDocument/2006/relationships/image" Target="media/image1.png"/><Relationship Id="rId10" Type="http://schemas.openxmlformats.org/officeDocument/2006/relationships/header" Target="header1.xml"/><Relationship Id="rId19" Type="http://schemas.openxmlformats.org/officeDocument/2006/relationships/hyperlink" Target="http://www.omniva.ee/" TargetMode="External"/><Relationship Id="rId31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mniva.ee/" TargetMode="External"/><Relationship Id="rId22" Type="http://schemas.openxmlformats.org/officeDocument/2006/relationships/hyperlink" Target="http://www.omniva.ee/" TargetMode="External"/><Relationship Id="rId27" Type="http://schemas.openxmlformats.org/officeDocument/2006/relationships/hyperlink" Target="http://www.omniva.ee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083DF6625A84CBFCEB41A9216A790" ma:contentTypeVersion="12" ma:contentTypeDescription="Create a new document." ma:contentTypeScope="" ma:versionID="98b26a75afd656229bb12eb05b65a03e">
  <xsd:schema xmlns:xsd="http://www.w3.org/2001/XMLSchema" xmlns:xs="http://www.w3.org/2001/XMLSchema" xmlns:p="http://schemas.microsoft.com/office/2006/metadata/properties" xmlns:ns2="8e7d8b1c-9523-497e-9565-50bfba5abdeb" targetNamespace="http://schemas.microsoft.com/office/2006/metadata/properties" ma:root="true" ma:fieldsID="b738572ce2b690a91ad4b8bf3a72dfe7" ns2:_="">
    <xsd:import namespace="8e7d8b1c-9523-497e-9565-50bfba5ab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d8b1c-9523-497e-9565-50bfba5abd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df85204-70d9-4281-ad73-97b5cc105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7d8b1c-9523-497e-9565-50bfba5abde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5ACC1-6125-4E81-90A4-B021DE938EC6}"/>
</file>

<file path=customXml/itemProps2.xml><?xml version="1.0" encoding="utf-8"?>
<ds:datastoreItem xmlns:ds="http://schemas.openxmlformats.org/officeDocument/2006/customXml" ds:itemID="{112C2675-FBCF-4F7B-9C63-A3A48056D151}">
  <ds:schemaRefs>
    <ds:schemaRef ds:uri="http://schemas.microsoft.com/office/2006/metadata/properties"/>
    <ds:schemaRef ds:uri="http://schemas.microsoft.com/office/infopath/2007/PartnerControls"/>
    <ds:schemaRef ds:uri="8e7d8b1c-9523-497e-9565-50bfba5abdeb"/>
  </ds:schemaRefs>
</ds:datastoreItem>
</file>

<file path=customXml/itemProps3.xml><?xml version="1.0" encoding="utf-8"?>
<ds:datastoreItem xmlns:ds="http://schemas.openxmlformats.org/officeDocument/2006/customXml" ds:itemID="{37DBBEF4-C930-434A-A2B6-D1BF972462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7950</Words>
  <Characters>46116</Characters>
  <Application>Microsoft Office Word</Application>
  <DocSecurity>0</DocSecurity>
  <Lines>384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UPT tüüptingimused _alates 01.05.2020</vt:lpstr>
    </vt:vector>
  </TitlesOfParts>
  <Company>AS Eesti Post</Company>
  <LinksUpToDate>false</LinksUpToDate>
  <CharactersWithSpaces>53959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UPT tüüptingimused _alates 01.05.2020</dc:title>
  <dc:creator>Alice Vood</dc:creator>
  <cp:lastModifiedBy>Pille Tees</cp:lastModifiedBy>
  <cp:revision>3</cp:revision>
  <cp:lastPrinted>2024-10-22T18:55:00Z</cp:lastPrinted>
  <dcterms:created xsi:type="dcterms:W3CDTF">2025-11-25T09:57:00Z</dcterms:created>
  <dcterms:modified xsi:type="dcterms:W3CDTF">2025-11-25T09:59:00Z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2024-10-04T00:00:00Z</vt:filetime>
  </property>
  <property fmtid="{D5CDD505-2E9C-101B-9397-08002B2CF9AE}" pid="5" name="ContentTypeId">
    <vt:lpwstr>0x0101008FA083DF6625A84CBFCEB41A9216A790</vt:lpwstr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  <property fmtid="{D5CDD505-2E9C-101B-9397-08002B2CF9AE}" pid="13" name="docLang">
    <vt:lpwstr>et</vt:lpwstr>
  </property>
  <property fmtid="{D5CDD505-2E9C-101B-9397-08002B2CF9AE}" pid="14" name="_AdHocReviewCycleID">
    <vt:i4>1242516457</vt:i4>
  </property>
  <property fmtid="{D5CDD505-2E9C-101B-9397-08002B2CF9AE}" pid="15" name="_NewReviewCycle">
    <vt:lpwstr/>
  </property>
  <property fmtid="{D5CDD505-2E9C-101B-9397-08002B2CF9AE}" pid="16" name="_EmailSubject">
    <vt:lpwstr>Changes with USO services and T&amp;C</vt:lpwstr>
  </property>
  <property fmtid="{D5CDD505-2E9C-101B-9397-08002B2CF9AE}" pid="17" name="_AuthorEmail">
    <vt:lpwstr>pille.tees@omniva.ee</vt:lpwstr>
  </property>
  <property fmtid="{D5CDD505-2E9C-101B-9397-08002B2CF9AE}" pid="18" name="_AuthorEmailDisplayName">
    <vt:lpwstr>Pille Tees</vt:lpwstr>
  </property>
</Properties>
</file>